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B7475D" w:rsidRPr="00687837" w14:paraId="1265BCBB" w14:textId="77777777" w:rsidTr="00B7475D">
        <w:trPr>
          <w:divId w:val="1083648382"/>
        </w:trPr>
        <w:tc>
          <w:tcPr>
            <w:tcW w:w="5245" w:type="dxa"/>
          </w:tcPr>
          <w:p w14:paraId="4EAB4E4F" w14:textId="77777777" w:rsidR="00B7475D" w:rsidRPr="002D2E60" w:rsidRDefault="00B7475D" w:rsidP="00560191">
            <w:pPr>
              <w:pStyle w:val="a8"/>
            </w:pPr>
            <w:r>
              <w:t>Принято</w:t>
            </w:r>
          </w:p>
          <w:p w14:paraId="1CE80498" w14:textId="77777777" w:rsidR="00B7475D" w:rsidRPr="002D2E60" w:rsidRDefault="00B7475D" w:rsidP="00560191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0C04F12C" w14:textId="77777777" w:rsidR="00B7475D" w:rsidRPr="002D2E60" w:rsidRDefault="00B7475D" w:rsidP="00560191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34A4D012" w14:textId="77777777" w:rsidR="00B7475D" w:rsidRPr="003E4D7C" w:rsidRDefault="00B7475D" w:rsidP="00560191">
            <w:pPr>
              <w:pStyle w:val="1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31CF0706" w14:textId="77777777" w:rsidR="00B7475D" w:rsidRPr="00792F56" w:rsidRDefault="00B7475D" w:rsidP="00560191">
            <w:r w:rsidRPr="00792F56">
              <w:t>Утверждаю</w:t>
            </w:r>
          </w:p>
          <w:p w14:paraId="6E4D4BC4" w14:textId="77777777" w:rsidR="00B7475D" w:rsidRPr="00792F56" w:rsidRDefault="00B7475D" w:rsidP="00560191">
            <w:r w:rsidRPr="00792F56">
              <w:t>Директор МБОУ СОШ №20</w:t>
            </w:r>
          </w:p>
          <w:p w14:paraId="26608F32" w14:textId="77777777" w:rsidR="00B7475D" w:rsidRPr="00792F56" w:rsidRDefault="00B7475D" w:rsidP="00560191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616247B4" w14:textId="77777777" w:rsidR="00B7475D" w:rsidRPr="00687837" w:rsidRDefault="00B7475D" w:rsidP="00560191">
            <w:pPr>
              <w:pStyle w:val="13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405FA78" w14:textId="77777777" w:rsidR="001C1270" w:rsidRPr="00B7475D" w:rsidRDefault="00B7475D" w:rsidP="00B7475D">
      <w:pPr>
        <w:pStyle w:val="2"/>
        <w:jc w:val="center"/>
        <w:divId w:val="1083648382"/>
        <w:rPr>
          <w:rFonts w:eastAsia="Times New Roman"/>
          <w:color w:val="1E2120"/>
          <w:sz w:val="28"/>
        </w:rPr>
      </w:pPr>
      <w:r w:rsidRPr="00B7475D">
        <w:rPr>
          <w:rFonts w:eastAsia="Times New Roman"/>
          <w:color w:val="1E2120"/>
          <w:sz w:val="28"/>
        </w:rPr>
        <w:t>Положение</w:t>
      </w:r>
      <w:r w:rsidRPr="00B7475D">
        <w:rPr>
          <w:rFonts w:eastAsia="Times New Roman"/>
          <w:color w:val="1E2120"/>
          <w:sz w:val="28"/>
        </w:rPr>
        <w:br/>
        <w:t>о классном руководстве</w:t>
      </w:r>
    </w:p>
    <w:p w14:paraId="5466B1B2" w14:textId="77777777" w:rsidR="001C1270" w:rsidRPr="00B7475D" w:rsidRDefault="00B7475D" w:rsidP="00B7475D">
      <w:pPr>
        <w:spacing w:line="360" w:lineRule="atLeast"/>
        <w:jc w:val="center"/>
        <w:divId w:val="1083648382"/>
        <w:rPr>
          <w:rFonts w:eastAsia="Times New Roman"/>
          <w:color w:val="1E2120"/>
          <w:sz w:val="30"/>
          <w:szCs w:val="30"/>
        </w:rPr>
      </w:pPr>
      <w:r w:rsidRPr="00B7475D">
        <w:rPr>
          <w:rFonts w:eastAsia="Times New Roman"/>
          <w:color w:val="1E2120"/>
        </w:rPr>
        <w:t>1. Общие положения</w:t>
      </w:r>
    </w:p>
    <w:p w14:paraId="02BBED48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1.1. Данное </w:t>
      </w:r>
      <w:r w:rsidRPr="00B7475D">
        <w:rPr>
          <w:rStyle w:val="a6"/>
          <w:color w:val="1E2120"/>
          <w:sz w:val="21"/>
          <w:szCs w:val="21"/>
        </w:rPr>
        <w:t>Положение о классном руководстве в школе</w:t>
      </w:r>
      <w:r w:rsidRPr="00B7475D">
        <w:rPr>
          <w:color w:val="1E2120"/>
          <w:sz w:val="21"/>
          <w:szCs w:val="21"/>
        </w:rPr>
        <w:t xml:space="preserve"> разработано в соответствии с Федеральным законом № 273-ФЗ от 29.12.2012 «Об образовании в Российской Федерации» с изменениями от 8 августа 2024 года, Методическими рекомендациями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 от 12.05.2020 № ВБ-1011/08, Федеральным законом от 24 июля 1998 г. № 124-ФЗ «Об основных гарантиях прав ребенка в Российской Федерации» с изменениями от 28 апреля 2023 года, Федеральным законом от 24 июня 1999 г. № 120-ФЗ «Об основах системы профилактики безнадзорности и правонарушений несовершеннолетних» с изменениями от 21 ноября 2022 года, Федеральный закон от 29 декабря 2010 г. № 436-ФЗ «О защите детей от информации, причиняющей вред их здоровью и развитию» с изменениями от 28 апреля 2023 года, Указом Президента Российской Федерации от 7 мая 2018 г. 2018 года №204 «О национальных целях и стратегических задачах развития Российской Федерации на период до 2024 года», Распоряжением Правительства Российской Федерации от 29 мая 2015 г. № 996-р «Об утверждении Стратегии развития воспитания в Российской Федерации на период до 2025 года», Конвенцией о правах ребенка, а также Уставом общеобразовательной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</w:t>
      </w:r>
      <w:r w:rsidRPr="00B7475D">
        <w:rPr>
          <w:color w:val="1E2120"/>
          <w:sz w:val="21"/>
          <w:szCs w:val="21"/>
        </w:rPr>
        <w:br/>
        <w:t xml:space="preserve">1.2. Данное </w:t>
      </w:r>
      <w:r w:rsidRPr="00B7475D">
        <w:rPr>
          <w:rStyle w:val="a5"/>
          <w:color w:val="1E2120"/>
          <w:sz w:val="21"/>
          <w:szCs w:val="21"/>
        </w:rPr>
        <w:t>Положение о классном руководстве</w:t>
      </w:r>
      <w:r w:rsidRPr="00B7475D">
        <w:rPr>
          <w:color w:val="1E2120"/>
          <w:sz w:val="21"/>
          <w:szCs w:val="21"/>
        </w:rPr>
        <w:t xml:space="preserve"> обозначает цели и задачи классного руководителя, определяет его функции, права, обязанности и ответственность, регламентирует организацию деятельности классного руководителя, ведение им документации, устанавливает взаимоотношения по должности и определяет критерии оценки его работы и механизмы стимулирования классных руководителей.</w:t>
      </w:r>
      <w:r w:rsidRPr="00B7475D">
        <w:rPr>
          <w:color w:val="1E2120"/>
          <w:sz w:val="21"/>
          <w:szCs w:val="21"/>
        </w:rPr>
        <w:br/>
        <w:t>1.3. Классное руководство — профессиональная деятельность педагога, направленная на воспитание и социализацию ребенка в классном ученическом коллективе, в современном мире и обществе.</w:t>
      </w:r>
      <w:r w:rsidRPr="00B7475D">
        <w:rPr>
          <w:color w:val="1E2120"/>
          <w:sz w:val="21"/>
          <w:szCs w:val="21"/>
        </w:rPr>
        <w:br/>
        <w:t xml:space="preserve">1.4. Классный руководитель — профессионал-педагог, организующий систему отношений между обществом и ребёнком через разнообразные виды воспитывающей деятельности классного коллектива, создающий условия для индивидуального самовыражения каждого ребёнка </w:t>
      </w:r>
      <w:bookmarkStart w:id="0" w:name="_GoBack"/>
      <w:bookmarkEnd w:id="0"/>
      <w:r w:rsidRPr="00B7475D">
        <w:rPr>
          <w:color w:val="1E2120"/>
          <w:sz w:val="21"/>
          <w:szCs w:val="21"/>
        </w:rPr>
        <w:t>и осуществляющий свою деятельность в образовательной деятельности общеобразовательной организации. Классный руководитель — педагог, создающий условия для саморазвития и самореализации личности обучающегося, его успешной социализации в обществе.</w:t>
      </w:r>
      <w:r w:rsidRPr="00B7475D">
        <w:rPr>
          <w:color w:val="1E2120"/>
          <w:sz w:val="21"/>
          <w:szCs w:val="21"/>
        </w:rPr>
        <w:br/>
        <w:t xml:space="preserve">1.5. Деятельность классного руководителя основывается на принципах демократии, гуманизма, </w:t>
      </w:r>
      <w:r w:rsidRPr="00B7475D">
        <w:rPr>
          <w:color w:val="1E2120"/>
          <w:sz w:val="21"/>
          <w:szCs w:val="21"/>
        </w:rPr>
        <w:lastRenderedPageBreak/>
        <w:t>приоритета общечеловеческих ценностей, жизни и здоровья детей, гражданственности, свободного развития личности.</w:t>
      </w:r>
      <w:r w:rsidRPr="00B7475D">
        <w:rPr>
          <w:color w:val="1E2120"/>
          <w:sz w:val="21"/>
          <w:szCs w:val="21"/>
        </w:rPr>
        <w:br/>
        <w:t>1.6. Директор образовательного учреждения назначает и освобождает учителя от классного руководства приказом по школе, заключает с педагогом дополнительное соглашение о закреплении за ним классного руководства. Непосредственное руководство работой классного руководителя осуществляет заместитель директора школы по воспитательной работе.</w:t>
      </w:r>
      <w:r w:rsidRPr="00B7475D">
        <w:rPr>
          <w:color w:val="1E2120"/>
          <w:sz w:val="21"/>
          <w:szCs w:val="21"/>
        </w:rPr>
        <w:br/>
        <w:t>1.7. Классное руководство распределяется администрацией школы, закрепляется за педагогом с его согласия, исходя из интересов школы с учётом педагогического опыта, мастерства, индивидуальных особенностей.</w:t>
      </w:r>
    </w:p>
    <w:p w14:paraId="7E8AA10B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 xml:space="preserve">2. Цели и задачи деятельности классного руководителя </w:t>
      </w:r>
    </w:p>
    <w:p w14:paraId="2751248D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2.1. Деятельность классного руководителя — целенаправленный, системный, планируемый процесс, строящийся на основе Устава организации, осуществляющей образовательную деятельность, иных локальных актов, настоящего положения, анализа предыдущей деятельности, позитивных и негативных тенденций общественной жизни, на основе личностно-ориентированного подхода к обучающимся с учетом актуальных задач, стоящих перед педагогическим коллективом организации, осуществляющей образовательную деятельность, и ситуации в коллективе класса, межэтнических и межконфессиональных отношений.</w:t>
      </w:r>
      <w:r w:rsidRPr="00B7475D">
        <w:rPr>
          <w:color w:val="1E2120"/>
          <w:sz w:val="21"/>
          <w:szCs w:val="21"/>
        </w:rPr>
        <w:br/>
        <w:t xml:space="preserve">2.2. </w:t>
      </w:r>
      <w:ins w:id="1" w:author="Unknown">
        <w:r w:rsidRPr="00B7475D">
          <w:rPr>
            <w:color w:val="1E2120"/>
            <w:sz w:val="21"/>
            <w:szCs w:val="21"/>
            <w:u w:val="single"/>
          </w:rPr>
          <w:t>Цель деятельности классного руководителя</w:t>
        </w:r>
      </w:ins>
      <w:r w:rsidRPr="00B7475D">
        <w:rPr>
          <w:color w:val="1E2120"/>
          <w:sz w:val="21"/>
          <w:szCs w:val="21"/>
        </w:rPr>
        <w:t xml:space="preserve"> — создание условий для саморазвития и самореализации обучающегося, его успешной социализации в обществе.</w:t>
      </w:r>
      <w:r w:rsidRPr="00B7475D">
        <w:rPr>
          <w:color w:val="1E2120"/>
          <w:sz w:val="21"/>
          <w:szCs w:val="21"/>
        </w:rPr>
        <w:br/>
        <w:t xml:space="preserve">2.3. </w:t>
      </w:r>
      <w:ins w:id="2" w:author="Unknown">
        <w:r w:rsidRPr="00B7475D">
          <w:rPr>
            <w:color w:val="1E2120"/>
            <w:sz w:val="21"/>
            <w:szCs w:val="21"/>
            <w:u w:val="single"/>
          </w:rPr>
          <w:t>Задачи деятельности классного руководителя:</w:t>
        </w:r>
      </w:ins>
    </w:p>
    <w:p w14:paraId="6EF401DF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формирование и развитие коллектива класса;</w:t>
      </w:r>
    </w:p>
    <w:p w14:paraId="21F8C13F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создание благоприятных психолого-педагогических условий для развития личности, самоутверждения каждого обучающегося, сохранение неповторимости и раскрытия его потенциальных способностей и талантов;</w:t>
      </w:r>
    </w:p>
    <w:p w14:paraId="5F1A63D4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формирование здорового образа жизни;</w:t>
      </w:r>
    </w:p>
    <w:p w14:paraId="1274A2F8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организация системы отношений через разнообразные формы воспитывающей деятельности коллектива класса;</w:t>
      </w:r>
    </w:p>
    <w:p w14:paraId="1F9CCD9A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защита прав и интересов обучающихся;</w:t>
      </w:r>
    </w:p>
    <w:p w14:paraId="5D8847B0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организация системной, образовательной, воспитательной и развивающей работы с обучающимися в классе;</w:t>
      </w:r>
    </w:p>
    <w:p w14:paraId="5033145C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гуманизация отношений между обучающимися, между обучающимися и педагогическими работниками;</w:t>
      </w:r>
    </w:p>
    <w:p w14:paraId="52A0FD10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регулирование отношений между обучающимися, педагогическими работниками и родительским сообществом;</w:t>
      </w:r>
    </w:p>
    <w:p w14:paraId="05194162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формирование у обучающихся нравственных смыслов и духовных ориентиров;</w:t>
      </w:r>
    </w:p>
    <w:p w14:paraId="34EDF5AA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формирование гражданско-патриотического воспитания;</w:t>
      </w:r>
    </w:p>
    <w:p w14:paraId="27F642EA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организация социально значимой творческой деятельности обучающихся;</w:t>
      </w:r>
    </w:p>
    <w:p w14:paraId="2D71E1C7" w14:textId="77777777" w:rsidR="001C1270" w:rsidRPr="00B7475D" w:rsidRDefault="00B7475D" w:rsidP="00B7475D">
      <w:pPr>
        <w:numPr>
          <w:ilvl w:val="0"/>
          <w:numId w:val="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lastRenderedPageBreak/>
        <w:t>формирование у обучающихся активной позиции по отношению к осознанному выбору будущей профессии и профессиональному самоопределению.</w:t>
      </w:r>
    </w:p>
    <w:p w14:paraId="04EF4FCF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 xml:space="preserve">3. Функции классного руководителя </w:t>
      </w:r>
    </w:p>
    <w:p w14:paraId="6BD57ABC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3.1. Основными функциями классного руководителя являются:</w:t>
      </w:r>
      <w:r w:rsidRPr="00B7475D">
        <w:rPr>
          <w:color w:val="1E2120"/>
          <w:sz w:val="21"/>
          <w:szCs w:val="21"/>
        </w:rPr>
        <w:br/>
        <w:t xml:space="preserve">3.1.1. </w:t>
      </w:r>
      <w:ins w:id="3" w:author="Unknown">
        <w:r w:rsidRPr="00B7475D">
          <w:rPr>
            <w:color w:val="1E2120"/>
            <w:sz w:val="21"/>
            <w:szCs w:val="21"/>
            <w:u w:val="single"/>
          </w:rPr>
          <w:t xml:space="preserve">Организационно-координирующие: </w:t>
        </w:r>
      </w:ins>
    </w:p>
    <w:p w14:paraId="77D26386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обеспечение связи между организацией, осуществляющей образовательную деятельность, и семьей;</w:t>
      </w:r>
    </w:p>
    <w:p w14:paraId="5D40F4CD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установление контактов с родителями (их законными представителями) обучающихся, оказание им помощи в воспитании обучающихся (лично, через психолога, социального педагога, педагога дополнительного образования и других педагогических работников школы);</w:t>
      </w:r>
    </w:p>
    <w:p w14:paraId="1FFC56AF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проведение консультаций, бесед с родителями (их законными представителями) обучающихся;</w:t>
      </w:r>
    </w:p>
    <w:p w14:paraId="2E9634DE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взаимодействие с педагогическими работниками, а также с учебно-вспомогательным персоналом образовательной организации;</w:t>
      </w:r>
    </w:p>
    <w:p w14:paraId="5376F274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организация в классе образовательной деятельности, оптимального для развития положительного потенциала личности обучающихся в рамках деятельности общешкольного коллектива;</w:t>
      </w:r>
    </w:p>
    <w:p w14:paraId="154022C3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организация воспитательной работы с обучающимися через взаимодействие с социально-педагогической службой, участия в малых педсоветах, Советах по профилактике и других тематических мероприятиях;</w:t>
      </w:r>
    </w:p>
    <w:p w14:paraId="5882456A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стимулирование и учет разнообразной деятельности обучающихся, в том числе в системе дополнительного образования детей;</w:t>
      </w:r>
    </w:p>
    <w:p w14:paraId="18ADE4A7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взаимодействие с каждым обучающимся и коллективом класса в целом;</w:t>
      </w:r>
    </w:p>
    <w:p w14:paraId="622998C8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ведение документации;</w:t>
      </w:r>
    </w:p>
    <w:p w14:paraId="70D720BF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координация учебной деятельности каждого обучающегося и всего класса в целом;</w:t>
      </w:r>
    </w:p>
    <w:p w14:paraId="08103567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формирование классного коллектива, организации и стимулирования разнообразных видов деятельности обучающихся в классном коллективе;</w:t>
      </w:r>
    </w:p>
    <w:p w14:paraId="70DD6730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оказание помощи и организация сотрудничества в планировании общественно значимой деятельности обучающихся, организация деятельности органов ученического самоуправления;</w:t>
      </w:r>
    </w:p>
    <w:p w14:paraId="78CC942B" w14:textId="77777777" w:rsidR="001C1270" w:rsidRPr="00B7475D" w:rsidRDefault="00B7475D" w:rsidP="00B7475D">
      <w:pPr>
        <w:numPr>
          <w:ilvl w:val="0"/>
          <w:numId w:val="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организация взаимодействия деятельности с учителями-предметниками, педагогом-психологом, педагогами дополнительного образования, педагогом-организатором, социальным педагогом, библиотекарем, медицинским работником, семьей. </w:t>
      </w:r>
    </w:p>
    <w:p w14:paraId="5B5D4003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3.1.2. </w:t>
      </w:r>
      <w:ins w:id="4" w:author="Unknown">
        <w:r w:rsidRPr="00B7475D">
          <w:rPr>
            <w:color w:val="1E2120"/>
            <w:sz w:val="21"/>
            <w:szCs w:val="21"/>
            <w:u w:val="single"/>
          </w:rPr>
          <w:t>Выполнение роли посредника между личностью ребенка и всеми социальными институтами в разрешении личностных кризисов обучающихся:</w:t>
        </w:r>
      </w:ins>
    </w:p>
    <w:p w14:paraId="236D9FD0" w14:textId="77777777" w:rsidR="001C1270" w:rsidRPr="00B7475D" w:rsidRDefault="00B7475D" w:rsidP="00B7475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содействие в получении обучающимися дополнительного образования посредством включения их в различные творческие объединения по интересам (кружки, секции, клубы);</w:t>
      </w:r>
    </w:p>
    <w:p w14:paraId="3F98B78B" w14:textId="77777777" w:rsidR="001C1270" w:rsidRPr="00B7475D" w:rsidRDefault="00B7475D" w:rsidP="00B7475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участие в работе педагогических и методических советов, методического объединения классных руководителей, административных совещаниях, Совета по профилактике;</w:t>
      </w:r>
    </w:p>
    <w:p w14:paraId="60C62630" w14:textId="77777777" w:rsidR="001C1270" w:rsidRPr="00B7475D" w:rsidRDefault="00B7475D" w:rsidP="00B7475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lastRenderedPageBreak/>
        <w:t xml:space="preserve">подбор форм и методов организации индивидуальной и групповой внеклассной деятельности, организации участия класса в общешкольных мероприятиях во внеурочное и каникулярное время; </w:t>
      </w:r>
    </w:p>
    <w:p w14:paraId="2CB3DF59" w14:textId="77777777" w:rsidR="001C1270" w:rsidRPr="00B7475D" w:rsidRDefault="00B7475D" w:rsidP="00B7475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организация работы по повышению педагогической и психологической культуры родителей через проведение тематических родительских собраний, совместную деятельность, привлечение родителей к участию в воспитательной деятельности в образовательной организации;</w:t>
      </w:r>
    </w:p>
    <w:p w14:paraId="0B8C1FFE" w14:textId="77777777" w:rsidR="001C1270" w:rsidRPr="00B7475D" w:rsidRDefault="00B7475D" w:rsidP="00B7475D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заботе о физическом и психическом здоровье обучающихся, с использованием полученной от родителей информации о здоровье, ограничениях и предпочтениях обучающихся. </w:t>
      </w:r>
    </w:p>
    <w:p w14:paraId="19B411C4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3.1.3. </w:t>
      </w:r>
      <w:ins w:id="5" w:author="Unknown">
        <w:r w:rsidRPr="00B7475D">
          <w:rPr>
            <w:color w:val="1E2120"/>
            <w:sz w:val="21"/>
            <w:szCs w:val="21"/>
            <w:u w:val="single"/>
          </w:rPr>
          <w:t>Коммуникативные:</w:t>
        </w:r>
      </w:ins>
    </w:p>
    <w:p w14:paraId="2C1A526A" w14:textId="77777777" w:rsidR="001C1270" w:rsidRPr="00B7475D" w:rsidRDefault="00B7475D" w:rsidP="00B7475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регулирование межличностных отношений между обучающимися;</w:t>
      </w:r>
    </w:p>
    <w:p w14:paraId="08D8678E" w14:textId="77777777" w:rsidR="001C1270" w:rsidRPr="00B7475D" w:rsidRDefault="00B7475D" w:rsidP="00B7475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установление взаимодействия между педагогическими работниками, обучающимися и их родителями;</w:t>
      </w:r>
    </w:p>
    <w:p w14:paraId="71096B27" w14:textId="77777777" w:rsidR="001C1270" w:rsidRPr="00B7475D" w:rsidRDefault="00B7475D" w:rsidP="00B7475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содействие общему благоприятному психологическому климату в коллективе класса;</w:t>
      </w:r>
    </w:p>
    <w:p w14:paraId="1160BCB2" w14:textId="77777777" w:rsidR="001C1270" w:rsidRPr="00B7475D" w:rsidRDefault="00B7475D" w:rsidP="00B7475D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оказание помощи обучающимся в формировании коммуникативных качеств. </w:t>
      </w:r>
    </w:p>
    <w:p w14:paraId="4733A027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3.1.4. </w:t>
      </w:r>
      <w:ins w:id="6" w:author="Unknown">
        <w:r w:rsidRPr="00B7475D">
          <w:rPr>
            <w:color w:val="1E2120"/>
            <w:sz w:val="21"/>
            <w:szCs w:val="21"/>
            <w:u w:val="single"/>
          </w:rPr>
          <w:t>Аналитико-прогностические:</w:t>
        </w:r>
      </w:ins>
    </w:p>
    <w:p w14:paraId="2293C772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изучение индивидуальных особенностей обучающихся и динамики их развития;</w:t>
      </w:r>
    </w:p>
    <w:p w14:paraId="1A571AA3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определение состояния и перспектив развития коллектива класса;</w:t>
      </w:r>
    </w:p>
    <w:p w14:paraId="1AA597DD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изучение и анализ состояния и условий семейного воспитания каждого ребенка;</w:t>
      </w:r>
    </w:p>
    <w:p w14:paraId="5DBFB90C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изучение и анализ влияния школьной среды и малого социума на обучающихся класса;</w:t>
      </w:r>
    </w:p>
    <w:p w14:paraId="1F2AF14E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прогнозирование уровней воспитанности и индивидуального развития обучающихся и этапов формирования классного коллектива;</w:t>
      </w:r>
    </w:p>
    <w:p w14:paraId="4D77FF0C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прогнозирование результатов воспитательной и образовательной деятельности;</w:t>
      </w:r>
    </w:p>
    <w:p w14:paraId="0F8054AA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построение модели воспитания в классе, соответствующей воспитательной системе школы в целом;</w:t>
      </w:r>
    </w:p>
    <w:p w14:paraId="493CC769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предвидение последствий, складывающихся в классном коллективе, отношений;</w:t>
      </w:r>
    </w:p>
    <w:p w14:paraId="3BBAF630" w14:textId="77777777" w:rsidR="001C1270" w:rsidRPr="00B7475D" w:rsidRDefault="00B7475D" w:rsidP="00B7475D">
      <w:pPr>
        <w:numPr>
          <w:ilvl w:val="0"/>
          <w:numId w:val="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изучение и анализ востребованности системы дополнительного образования. </w:t>
      </w:r>
    </w:p>
    <w:p w14:paraId="0E83709F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3.1.5. </w:t>
      </w:r>
      <w:ins w:id="7" w:author="Unknown">
        <w:r w:rsidRPr="00B7475D">
          <w:rPr>
            <w:color w:val="1E2120"/>
            <w:sz w:val="21"/>
            <w:szCs w:val="21"/>
            <w:u w:val="single"/>
          </w:rPr>
          <w:t>Контрольные:</w:t>
        </w:r>
      </w:ins>
    </w:p>
    <w:p w14:paraId="63844DCA" w14:textId="77777777" w:rsidR="001C1270" w:rsidRPr="00B7475D" w:rsidRDefault="00B7475D" w:rsidP="00B7475D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контроль за успеваемостью каждого обучающегося;</w:t>
      </w:r>
    </w:p>
    <w:p w14:paraId="65A929E7" w14:textId="77777777" w:rsidR="001C1270" w:rsidRPr="00B7475D" w:rsidRDefault="00B7475D" w:rsidP="00B7475D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контроль за посещаемостью учебных занятий обучающимися;</w:t>
      </w:r>
    </w:p>
    <w:p w14:paraId="25B975DC" w14:textId="77777777" w:rsidR="001C1270" w:rsidRPr="00B7475D" w:rsidRDefault="00B7475D" w:rsidP="00B7475D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контроль за самочувствием обучающихся; </w:t>
      </w:r>
    </w:p>
    <w:p w14:paraId="56EB44D3" w14:textId="77777777" w:rsidR="001C1270" w:rsidRPr="00B7475D" w:rsidRDefault="00B7475D" w:rsidP="00B7475D">
      <w:pPr>
        <w:numPr>
          <w:ilvl w:val="0"/>
          <w:numId w:val="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контроль за исполнением нормативно-правовых и локальных актов школы обучающимися. </w:t>
      </w:r>
    </w:p>
    <w:p w14:paraId="1ABC2C92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 xml:space="preserve">4. Обязанности классного руководителя </w:t>
      </w:r>
    </w:p>
    <w:p w14:paraId="40068F51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ins w:id="8" w:author="Unknown">
        <w:r w:rsidRPr="00B7475D">
          <w:rPr>
            <w:color w:val="1E2120"/>
            <w:sz w:val="21"/>
            <w:szCs w:val="21"/>
            <w:u w:val="single"/>
          </w:rPr>
          <w:t xml:space="preserve">Классный руководитель образовательной организации обязан: </w:t>
        </w:r>
      </w:ins>
      <w:r w:rsidRPr="00B7475D">
        <w:rPr>
          <w:color w:val="1E2120"/>
          <w:sz w:val="21"/>
          <w:szCs w:val="21"/>
        </w:rPr>
        <w:br/>
        <w:t>4.1. Осуществлять систематический анализ состояния успеваемости и динамики общего развития своих воспитанников.</w:t>
      </w:r>
      <w:r w:rsidRPr="00B7475D">
        <w:rPr>
          <w:color w:val="1E2120"/>
          <w:sz w:val="21"/>
          <w:szCs w:val="21"/>
        </w:rPr>
        <w:br/>
      </w:r>
      <w:r w:rsidRPr="00B7475D">
        <w:rPr>
          <w:color w:val="1E2120"/>
          <w:sz w:val="21"/>
          <w:szCs w:val="21"/>
        </w:rPr>
        <w:lastRenderedPageBreak/>
        <w:t>4.2. Организовывать учебно-воспитательную деятельность в классе, вовлекать обучающихся в систематическую деятельность классного и школьного коллективов, изучать индивидуальные особенности личности обучающихся, условия их жизнедеятельности в семье и школе.</w:t>
      </w:r>
      <w:r w:rsidRPr="00B7475D">
        <w:rPr>
          <w:color w:val="1E2120"/>
          <w:sz w:val="21"/>
          <w:szCs w:val="21"/>
        </w:rPr>
        <w:br/>
        <w:t>4.3. Отслеживать и своевременно выявлять девиантные проявления в развитии и поведении обучающихся, осуществлять необходимую педагогическую и психологическую коррекцию, в особо сложных и опасных случаях информировать об этом администрацию школы.</w:t>
      </w:r>
      <w:r w:rsidRPr="00B7475D">
        <w:rPr>
          <w:color w:val="1E2120"/>
          <w:sz w:val="21"/>
          <w:szCs w:val="21"/>
        </w:rPr>
        <w:br/>
        <w:t>4.4. Оказывать помощь школьникам в решении их острых жизненных проблем и ситуаций.</w:t>
      </w:r>
      <w:r w:rsidRPr="00B7475D">
        <w:rPr>
          <w:color w:val="1E2120"/>
          <w:sz w:val="21"/>
          <w:szCs w:val="21"/>
        </w:rPr>
        <w:br/>
        <w:t>4.5. Организовывать социальную, психологическую и правовую защиту обучающихся.</w:t>
      </w:r>
      <w:r w:rsidRPr="00B7475D">
        <w:rPr>
          <w:color w:val="1E2120"/>
          <w:sz w:val="21"/>
          <w:szCs w:val="21"/>
        </w:rPr>
        <w:br/>
        <w:t>4.6. Вовлекать в организацию воспитательной деятельности в классе педагогов-предметников, родителей обучающихся, специалистов из других сфер (науки, искусства, спорта, правоохранительных органов и пр.).</w:t>
      </w:r>
      <w:r w:rsidRPr="00B7475D">
        <w:rPr>
          <w:color w:val="1E2120"/>
          <w:sz w:val="21"/>
          <w:szCs w:val="21"/>
        </w:rPr>
        <w:br/>
        <w:t>4.7. Пропагандировать здоровый образ жизни как составляющую гражданско-патриотического воспитания.</w:t>
      </w:r>
      <w:r w:rsidRPr="00B7475D">
        <w:rPr>
          <w:color w:val="1E2120"/>
          <w:sz w:val="21"/>
          <w:szCs w:val="21"/>
        </w:rPr>
        <w:br/>
        <w:t>4.8. Регулярно информировать родителей (их законных представителей) обучающихся об их успехах или неудачах. Осуществлять управление деятельностью классного родительского комитета.</w:t>
      </w:r>
      <w:r w:rsidRPr="00B7475D">
        <w:rPr>
          <w:color w:val="1E2120"/>
          <w:sz w:val="21"/>
          <w:szCs w:val="21"/>
        </w:rPr>
        <w:br/>
        <w:t>4.9. Контролировать посещение учебных занятий учащимися своего класса.</w:t>
      </w:r>
      <w:r w:rsidRPr="00B7475D">
        <w:rPr>
          <w:color w:val="1E2120"/>
          <w:sz w:val="21"/>
          <w:szCs w:val="21"/>
        </w:rPr>
        <w:br/>
        <w:t>4.10. Координировать работу учителей-предметников, работающих в классе с целью недопущения неуспеваемости обучающихся и оказания им своевременной помощи в учебе.</w:t>
      </w:r>
      <w:r w:rsidRPr="00B7475D">
        <w:rPr>
          <w:color w:val="1E2120"/>
          <w:sz w:val="21"/>
          <w:szCs w:val="21"/>
        </w:rPr>
        <w:br/>
        <w:t>4.11. Планировать свою деятельность по классному руководству. План классного руководителя не должен находиться в противоречии с планом работы школы.</w:t>
      </w:r>
      <w:r w:rsidRPr="00B7475D">
        <w:rPr>
          <w:color w:val="1E2120"/>
          <w:sz w:val="21"/>
          <w:szCs w:val="21"/>
        </w:rPr>
        <w:br/>
        <w:t>4.12. Регулярно проводить классные часы и другие внеурочные и внешкольные мероприятия с классом.</w:t>
      </w:r>
      <w:r w:rsidRPr="00B7475D">
        <w:rPr>
          <w:color w:val="1E2120"/>
          <w:sz w:val="21"/>
          <w:szCs w:val="21"/>
        </w:rPr>
        <w:br/>
        <w:t>4.13. Вести документацию по классу (личные дела обучающихся, электронный журнал), а также по воспитательной работе (план воспитательной работы в классе, характеристики, разработки воспитательных мероприятий и т.д.).</w:t>
      </w:r>
      <w:r w:rsidRPr="00B7475D">
        <w:rPr>
          <w:color w:val="1E2120"/>
          <w:sz w:val="21"/>
          <w:szCs w:val="21"/>
        </w:rPr>
        <w:br/>
        <w:t>4.14. Повышать свою квалификацию в сфере педагогики и психологии, современных воспитательных и социальных технологий. Участвовать в работе методического объединения классных руководителей.</w:t>
      </w:r>
      <w:r w:rsidRPr="00B7475D">
        <w:rPr>
          <w:color w:val="1E2120"/>
          <w:sz w:val="21"/>
          <w:szCs w:val="21"/>
        </w:rPr>
        <w:br/>
        <w:t>4.15. Соблюдать требования техники безопасности, обеспечивать сохранность жизни и здоровья детей во время проведения школьных и внешкольных мероприятий.</w:t>
      </w:r>
      <w:r w:rsidRPr="00B7475D">
        <w:rPr>
          <w:color w:val="1E2120"/>
          <w:sz w:val="21"/>
          <w:szCs w:val="21"/>
        </w:rPr>
        <w:br/>
        <w:t>4.16. Осуществлять организацию результативного участия каждого учащегося класса в рейтинговых мероприятиях согласно критериям рейтинга школ города (другого населенного пункта) и критериям рейтинга класса на текущий учебный год.</w:t>
      </w:r>
      <w:r w:rsidRPr="00B7475D">
        <w:rPr>
          <w:color w:val="1E2120"/>
          <w:sz w:val="21"/>
          <w:szCs w:val="21"/>
        </w:rPr>
        <w:br/>
        <w:t>4.17. Вызывать скорую медицинскую помощь обучающимся при травмах/жалобах любой этиологии.</w:t>
      </w:r>
      <w:r w:rsidRPr="00B7475D">
        <w:rPr>
          <w:color w:val="1E2120"/>
          <w:sz w:val="21"/>
          <w:szCs w:val="21"/>
        </w:rPr>
        <w:br/>
        <w:t>4.18. Информировать администрацию школы о любых нештатных и чрезвычайных ситуациях с обучающимися.</w:t>
      </w:r>
      <w:r w:rsidRPr="00B7475D">
        <w:rPr>
          <w:color w:val="1E2120"/>
          <w:sz w:val="21"/>
          <w:szCs w:val="21"/>
        </w:rPr>
        <w:br/>
        <w:t>4.19. Организовывать деятельность класса в социокультурном пространстве города.</w:t>
      </w:r>
      <w:r w:rsidRPr="00B7475D">
        <w:rPr>
          <w:color w:val="1E2120"/>
          <w:sz w:val="21"/>
          <w:szCs w:val="21"/>
        </w:rPr>
        <w:br/>
        <w:t>4.20. По требованию администрации школы готовить и предоставлять отчеты различной формы о классе и собственной работе. Отчет о работе классного руководителя может быть заслушан на заседании методического объединения классных руководителей, педагогическом совете, совещании при директоре.</w:t>
      </w:r>
    </w:p>
    <w:p w14:paraId="56B4EBB1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lastRenderedPageBreak/>
        <w:t>5. Права классного руководителя</w:t>
      </w:r>
    </w:p>
    <w:p w14:paraId="75C2DA43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ins w:id="9" w:author="Unknown">
        <w:r w:rsidRPr="00B7475D">
          <w:rPr>
            <w:color w:val="1E2120"/>
            <w:sz w:val="21"/>
            <w:szCs w:val="21"/>
            <w:u w:val="single"/>
          </w:rPr>
          <w:t>Классный руководитель имеет право:</w:t>
        </w:r>
      </w:ins>
      <w:r w:rsidRPr="00B7475D">
        <w:rPr>
          <w:color w:val="1E2120"/>
          <w:sz w:val="21"/>
          <w:szCs w:val="21"/>
        </w:rPr>
        <w:br/>
        <w:t>5.1. Регулярно получать информацию о физическом и психическом здоровье обучающихся своего класса.</w:t>
      </w:r>
      <w:r w:rsidRPr="00B7475D">
        <w:rPr>
          <w:color w:val="1E2120"/>
          <w:sz w:val="21"/>
          <w:szCs w:val="21"/>
        </w:rPr>
        <w:br/>
        <w:t>5.2. Выносить на рассмотрение администрации школы, педагогического совета, органов школьного самоуправления, родительского комитета предложения, инициативы, как от имени классного коллектива, так и от своего имени.</w:t>
      </w:r>
      <w:r w:rsidRPr="00B7475D">
        <w:rPr>
          <w:color w:val="1E2120"/>
          <w:sz w:val="21"/>
          <w:szCs w:val="21"/>
        </w:rPr>
        <w:br/>
        <w:t>5.3. Получать своевременную методическую и организационно-педагогическую помощь от руководства школы, социально-педагогической службы, а также органов самоуправления.</w:t>
      </w:r>
      <w:r w:rsidRPr="00B7475D">
        <w:rPr>
          <w:color w:val="1E2120"/>
          <w:sz w:val="21"/>
          <w:szCs w:val="21"/>
        </w:rPr>
        <w:br/>
        <w:t>5.4. Самостоятельно планировать воспитательную работу с классным коллективом, разрабатывать индивидуальные программы работы с детьми и их родителями (их законными представителями), определять нормы организации деятельности классного коллектива и проведения классных мероприятий.</w:t>
      </w:r>
      <w:r w:rsidRPr="00B7475D">
        <w:rPr>
          <w:color w:val="1E2120"/>
          <w:sz w:val="21"/>
          <w:szCs w:val="21"/>
        </w:rPr>
        <w:br/>
        <w:t>5.5. Приглашать в школу родителей (законных представителей) обучающихся по проблемам, связанных с учебно-воспитательной и организационной деятельностью обучения.</w:t>
      </w:r>
      <w:r w:rsidRPr="00B7475D">
        <w:rPr>
          <w:color w:val="1E2120"/>
          <w:sz w:val="21"/>
          <w:szCs w:val="21"/>
        </w:rPr>
        <w:br/>
        <w:t xml:space="preserve">5.6. Самостоятельно определять формы планирования воспитательной работы с классом с учетом выполнения основных принципов общешкольного планирования. </w:t>
      </w:r>
    </w:p>
    <w:p w14:paraId="4F3C2AEF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>6. Организация деятельности классного руководителя</w:t>
      </w:r>
    </w:p>
    <w:p w14:paraId="5247F08F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Деятельность классного руководителя с классом и отдельными его обучающимися строится в соответствии с данной циклограммой:</w:t>
      </w:r>
      <w:r w:rsidRPr="00B7475D">
        <w:rPr>
          <w:color w:val="1E2120"/>
          <w:sz w:val="21"/>
          <w:szCs w:val="21"/>
        </w:rPr>
        <w:br/>
        <w:t xml:space="preserve">6.1. Классный руководитель </w:t>
      </w:r>
      <w:ins w:id="10" w:author="Unknown">
        <w:r w:rsidRPr="00B7475D">
          <w:rPr>
            <w:color w:val="1E2120"/>
            <w:sz w:val="21"/>
            <w:szCs w:val="21"/>
            <w:u w:val="single"/>
          </w:rPr>
          <w:t>ежедневно</w:t>
        </w:r>
      </w:ins>
      <w:r w:rsidRPr="00B7475D">
        <w:rPr>
          <w:color w:val="1E2120"/>
          <w:sz w:val="21"/>
          <w:szCs w:val="21"/>
        </w:rPr>
        <w:t>:</w:t>
      </w:r>
    </w:p>
    <w:p w14:paraId="2CE480B5" w14:textId="77777777" w:rsidR="001C1270" w:rsidRPr="00B7475D" w:rsidRDefault="00B7475D" w:rsidP="00B7475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определяет отсутствующих на занятиях и опоздавших обучающихся,</w:t>
      </w:r>
    </w:p>
    <w:p w14:paraId="552A62AA" w14:textId="77777777" w:rsidR="001C1270" w:rsidRPr="00B7475D" w:rsidRDefault="00B7475D" w:rsidP="00B7475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выясняет причины их отсутствия или опоздания,</w:t>
      </w:r>
    </w:p>
    <w:p w14:paraId="5617F577" w14:textId="77777777" w:rsidR="001C1270" w:rsidRPr="00B7475D" w:rsidRDefault="00B7475D" w:rsidP="00B7475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проводит профилактическую работу по предупреждению опозданий и </w:t>
      </w:r>
      <w:proofErr w:type="spellStart"/>
      <w:r w:rsidRPr="00B7475D">
        <w:rPr>
          <w:rFonts w:eastAsia="Times New Roman"/>
          <w:color w:val="1E2120"/>
          <w:sz w:val="21"/>
          <w:szCs w:val="21"/>
        </w:rPr>
        <w:t>непосещаемости</w:t>
      </w:r>
      <w:proofErr w:type="spellEnd"/>
      <w:r w:rsidRPr="00B7475D">
        <w:rPr>
          <w:rFonts w:eastAsia="Times New Roman"/>
          <w:color w:val="1E2120"/>
          <w:sz w:val="21"/>
          <w:szCs w:val="21"/>
        </w:rPr>
        <w:t xml:space="preserve"> учебных занятий;</w:t>
      </w:r>
    </w:p>
    <w:p w14:paraId="7030AAAC" w14:textId="77777777" w:rsidR="001C1270" w:rsidRPr="00B7475D" w:rsidRDefault="00B7475D" w:rsidP="00B7475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организует и контролирует дежурство ребят по школе;</w:t>
      </w:r>
    </w:p>
    <w:p w14:paraId="16107D86" w14:textId="77777777" w:rsidR="001C1270" w:rsidRPr="00B7475D" w:rsidRDefault="00B7475D" w:rsidP="00B7475D">
      <w:pPr>
        <w:numPr>
          <w:ilvl w:val="0"/>
          <w:numId w:val="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организует различные формы индивидуальной работы с обучающимися, в том числе в случае возникновения девиации в их поведении. </w:t>
      </w:r>
    </w:p>
    <w:p w14:paraId="11AC4D08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6.2. Классный руководитель </w:t>
      </w:r>
      <w:ins w:id="11" w:author="Unknown">
        <w:r w:rsidRPr="00B7475D">
          <w:rPr>
            <w:color w:val="1E2120"/>
            <w:sz w:val="21"/>
            <w:szCs w:val="21"/>
            <w:u w:val="single"/>
          </w:rPr>
          <w:t>еженедельно</w:t>
        </w:r>
      </w:ins>
      <w:r w:rsidRPr="00B7475D">
        <w:rPr>
          <w:color w:val="1E2120"/>
          <w:sz w:val="21"/>
          <w:szCs w:val="21"/>
        </w:rPr>
        <w:t>:</w:t>
      </w:r>
    </w:p>
    <w:p w14:paraId="1A13ED19" w14:textId="77777777" w:rsidR="001C1270" w:rsidRPr="00B7475D" w:rsidRDefault="00B7475D" w:rsidP="00B7475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проверяет отмечает в электронном журнале причины пропусков обучающимися занятий;</w:t>
      </w:r>
    </w:p>
    <w:p w14:paraId="097B8C9C" w14:textId="77777777" w:rsidR="001C1270" w:rsidRPr="00B7475D" w:rsidRDefault="00B7475D" w:rsidP="00B7475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проводит час классного руководителя (классный час) в соответствии с планом воспитательной работы и утвержденным расписанием;</w:t>
      </w:r>
    </w:p>
    <w:p w14:paraId="63CDFCCF" w14:textId="77777777" w:rsidR="001C1270" w:rsidRPr="00B7475D" w:rsidRDefault="00B7475D" w:rsidP="00B7475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организует работу с родителями;</w:t>
      </w:r>
    </w:p>
    <w:p w14:paraId="70687D9E" w14:textId="77777777" w:rsidR="001C1270" w:rsidRPr="00B7475D" w:rsidRDefault="00B7475D" w:rsidP="00B7475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проводит работу с учителями-предметниками и педагогами дополнительного образования, работающими в классе;</w:t>
      </w:r>
    </w:p>
    <w:p w14:paraId="73A8103B" w14:textId="77777777" w:rsidR="001C1270" w:rsidRPr="00B7475D" w:rsidRDefault="00B7475D" w:rsidP="00B7475D">
      <w:pPr>
        <w:numPr>
          <w:ilvl w:val="0"/>
          <w:numId w:val="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lastRenderedPageBreak/>
        <w:t xml:space="preserve">анализирует состояние успеваемости в классе в целом и у отдельных обучающихся. </w:t>
      </w:r>
    </w:p>
    <w:p w14:paraId="11838EC3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6.3. Классный руководитель </w:t>
      </w:r>
      <w:ins w:id="12" w:author="Unknown">
        <w:r w:rsidRPr="00B7475D">
          <w:rPr>
            <w:color w:val="1E2120"/>
            <w:sz w:val="21"/>
            <w:szCs w:val="21"/>
            <w:u w:val="single"/>
          </w:rPr>
          <w:t>ежемесячно</w:t>
        </w:r>
      </w:ins>
      <w:r w:rsidRPr="00B7475D">
        <w:rPr>
          <w:color w:val="1E2120"/>
          <w:sz w:val="21"/>
          <w:szCs w:val="21"/>
        </w:rPr>
        <w:t>:</w:t>
      </w:r>
    </w:p>
    <w:p w14:paraId="7F0894E5" w14:textId="77777777" w:rsidR="001C1270" w:rsidRPr="00B7475D" w:rsidRDefault="00B7475D" w:rsidP="00B7475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посещает уроки в своем классе (согласно графику);</w:t>
      </w:r>
    </w:p>
    <w:p w14:paraId="07450F07" w14:textId="77777777" w:rsidR="001C1270" w:rsidRPr="00B7475D" w:rsidRDefault="00B7475D" w:rsidP="00B7475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получает консультации у психологической службы и отдельных учителей;</w:t>
      </w:r>
    </w:p>
    <w:p w14:paraId="7F5E4081" w14:textId="77777777" w:rsidR="001C1270" w:rsidRPr="00B7475D" w:rsidRDefault="00B7475D" w:rsidP="00B7475D">
      <w:pPr>
        <w:numPr>
          <w:ilvl w:val="0"/>
          <w:numId w:val="9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организует работу классного актива.</w:t>
      </w:r>
    </w:p>
    <w:p w14:paraId="5DDD8135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6.4. Классный руководитель </w:t>
      </w:r>
      <w:ins w:id="13" w:author="Unknown">
        <w:r w:rsidRPr="00B7475D">
          <w:rPr>
            <w:color w:val="1E2120"/>
            <w:sz w:val="21"/>
            <w:szCs w:val="21"/>
            <w:u w:val="single"/>
          </w:rPr>
          <w:t>в течение учебной четверти</w:t>
        </w:r>
      </w:ins>
      <w:r w:rsidRPr="00B7475D">
        <w:rPr>
          <w:color w:val="1E2120"/>
          <w:sz w:val="21"/>
          <w:szCs w:val="21"/>
        </w:rPr>
        <w:t>:</w:t>
      </w:r>
    </w:p>
    <w:p w14:paraId="15B2C146" w14:textId="77777777" w:rsidR="001C1270" w:rsidRPr="00B7475D" w:rsidRDefault="00B7475D" w:rsidP="00B7475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оформляет и заполняет электронный журнал;</w:t>
      </w:r>
    </w:p>
    <w:p w14:paraId="05AD46F1" w14:textId="77777777" w:rsidR="001C1270" w:rsidRPr="00B7475D" w:rsidRDefault="00B7475D" w:rsidP="00B7475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участвует в работе методического объединения классных руководителей;</w:t>
      </w:r>
    </w:p>
    <w:p w14:paraId="63873AFB" w14:textId="77777777" w:rsidR="001C1270" w:rsidRPr="00B7475D" w:rsidRDefault="00B7475D" w:rsidP="00B7475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проводит анализ выполнения плана воспитательной работы за четверть, состояние успеваемости и уровня воспитанности обучающихся;</w:t>
      </w:r>
    </w:p>
    <w:p w14:paraId="55EE8833" w14:textId="77777777" w:rsidR="001C1270" w:rsidRPr="00B7475D" w:rsidRDefault="00B7475D" w:rsidP="00B7475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проводит коррекцию плана воспитательной работы на новую четверть;</w:t>
      </w:r>
    </w:p>
    <w:p w14:paraId="3AEBDE46" w14:textId="77777777" w:rsidR="001C1270" w:rsidRPr="00B7475D" w:rsidRDefault="00B7475D" w:rsidP="00B7475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проводит классное родительское собрание;</w:t>
      </w:r>
    </w:p>
    <w:p w14:paraId="05BB03CB" w14:textId="77777777" w:rsidR="001C1270" w:rsidRPr="00B7475D" w:rsidRDefault="00B7475D" w:rsidP="00B7475D">
      <w:pPr>
        <w:numPr>
          <w:ilvl w:val="0"/>
          <w:numId w:val="1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представляет заместителю директора по учебной работе информацию об успеваемости обучающихся класса за четверть. </w:t>
      </w:r>
    </w:p>
    <w:p w14:paraId="728D267C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6.5. Классный руководитель </w:t>
      </w:r>
      <w:ins w:id="14" w:author="Unknown">
        <w:r w:rsidRPr="00B7475D">
          <w:rPr>
            <w:color w:val="1E2120"/>
            <w:sz w:val="21"/>
            <w:szCs w:val="21"/>
            <w:u w:val="single"/>
          </w:rPr>
          <w:t>ежегодно</w:t>
        </w:r>
      </w:ins>
      <w:r w:rsidRPr="00B7475D">
        <w:rPr>
          <w:color w:val="1E2120"/>
          <w:sz w:val="21"/>
          <w:szCs w:val="21"/>
        </w:rPr>
        <w:t>:</w:t>
      </w:r>
    </w:p>
    <w:p w14:paraId="2C0A558A" w14:textId="77777777" w:rsidR="001C1270" w:rsidRPr="00B7475D" w:rsidRDefault="00B7475D" w:rsidP="00B7475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оформляет личные дела обучающихся;</w:t>
      </w:r>
    </w:p>
    <w:p w14:paraId="23805797" w14:textId="77777777" w:rsidR="001C1270" w:rsidRPr="00B7475D" w:rsidRDefault="00B7475D" w:rsidP="00B7475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анализирует состояние воспитательной работы в классе и уровень воспитанности обучающихся в течение года;</w:t>
      </w:r>
    </w:p>
    <w:p w14:paraId="0DAD0823" w14:textId="77777777" w:rsidR="001C1270" w:rsidRPr="00B7475D" w:rsidRDefault="00B7475D" w:rsidP="00B7475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составляет план воспитательной работы в классе;</w:t>
      </w:r>
    </w:p>
    <w:p w14:paraId="421DD6BE" w14:textId="77777777" w:rsidR="001C1270" w:rsidRPr="00B7475D" w:rsidRDefault="00B7475D" w:rsidP="00B7475D">
      <w:pPr>
        <w:numPr>
          <w:ilvl w:val="0"/>
          <w:numId w:val="11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собирает, анализирует и предоставляет информацию об учащихся класса (успеваемость, материалы для отчета по форме ОШ-1, отчет о дальнейшем продолжении учебы и трудоустройстве выпускников и пр.).</w:t>
      </w:r>
    </w:p>
    <w:p w14:paraId="0DC4216D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6.6. В целях эффективности работы классного руководителя с обучающимися школы, в обязанности учителя входит работа с рейтингом класса по форме общешкольного конкурса «Самый успешный класс года», вклад которого отображает качество образования в школе.</w:t>
      </w:r>
      <w:r w:rsidRPr="00B7475D">
        <w:rPr>
          <w:color w:val="1E2120"/>
          <w:sz w:val="21"/>
          <w:szCs w:val="21"/>
        </w:rPr>
        <w:br/>
        <w:t>6.7. Классный час, время которого утверждено руководителем школы, обязателен для проведения классным руководителем и посещением учащихся. Неделя, содержащая общешкольные мероприятия, освобождает от необходимости тематической работы на классном часе. Перенос времени классного часа, его отмена недопустима. Администрация должна быть информирована не менее чем за сутки о невозможности проведения внеклассного мероприятия с обоснованием причин.</w:t>
      </w:r>
      <w:r w:rsidRPr="00B7475D">
        <w:rPr>
          <w:color w:val="1E2120"/>
          <w:sz w:val="21"/>
          <w:szCs w:val="21"/>
        </w:rPr>
        <w:br/>
        <w:t>6.8. В целях обеспечения четкой организации деятельности школы проведение досуговых мероприятий (экскурсионных поездок, турпоходов, дискотек), не предусмотренных планом школы и годовым планом классного руководителя, не допускается.</w:t>
      </w:r>
      <w:r w:rsidRPr="00B7475D">
        <w:rPr>
          <w:color w:val="1E2120"/>
          <w:sz w:val="21"/>
          <w:szCs w:val="21"/>
        </w:rPr>
        <w:br/>
        <w:t>6.9. Классные родительские собрания проводятся не реже одного раза в четверть.</w:t>
      </w:r>
      <w:r w:rsidRPr="00B7475D">
        <w:rPr>
          <w:color w:val="1E2120"/>
          <w:sz w:val="21"/>
          <w:szCs w:val="21"/>
        </w:rPr>
        <w:br/>
      </w:r>
      <w:r w:rsidRPr="00B7475D">
        <w:rPr>
          <w:color w:val="1E2120"/>
          <w:sz w:val="21"/>
          <w:szCs w:val="21"/>
        </w:rPr>
        <w:lastRenderedPageBreak/>
        <w:t>6.10. Классные руководители вносят посильный вклад в проведение общешкольных мероприятий, отвечают за свою деятельность и свой класс в ходе проведения мероприятий. Присутствие классного руководителя на общешкольных мероприятиях обязательно.</w:t>
      </w:r>
      <w:r w:rsidRPr="00B7475D">
        <w:rPr>
          <w:color w:val="1E2120"/>
          <w:sz w:val="21"/>
          <w:szCs w:val="21"/>
        </w:rPr>
        <w:br/>
        <w:t>6.11. При проведении внеклассных мероприятий в школе и вне школы классный руководитель несет ответственность за жизнь и здоровье детей и обязан обеспечить сопровождение обучающихся в расчёте 1 взрослый на 10 обучающихся. О проведении внеклассных мероприятий в школе и вне школы классный руководитель в письменном виде уведомляет администрацию школы не менее чем за 3 дня до мероприятия.</w:t>
      </w:r>
      <w:r w:rsidRPr="00B7475D">
        <w:rPr>
          <w:color w:val="1E2120"/>
          <w:sz w:val="21"/>
          <w:szCs w:val="21"/>
        </w:rPr>
        <w:br/>
        <w:t xml:space="preserve">6.12. В соответствии со своими функциями классный руководитель выбирает </w:t>
      </w:r>
      <w:ins w:id="15" w:author="Unknown">
        <w:r w:rsidRPr="00B7475D">
          <w:rPr>
            <w:color w:val="1E2120"/>
            <w:sz w:val="21"/>
            <w:szCs w:val="21"/>
            <w:u w:val="single"/>
          </w:rPr>
          <w:t>формы работы с обучающимися:</w:t>
        </w:r>
      </w:ins>
    </w:p>
    <w:p w14:paraId="38430360" w14:textId="77777777" w:rsidR="001C1270" w:rsidRPr="00B7475D" w:rsidRDefault="00B7475D" w:rsidP="00B7475D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индивидуальные (беседа, консультация, обмен мнениями, оказание индивидуальной помощи, совместный поиск решения проблемы и др.);</w:t>
      </w:r>
    </w:p>
    <w:p w14:paraId="7DE55D3A" w14:textId="77777777" w:rsidR="001C1270" w:rsidRPr="00B7475D" w:rsidRDefault="00B7475D" w:rsidP="00B7475D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групповые (творческие группы, органы самоуправления и др.);</w:t>
      </w:r>
    </w:p>
    <w:p w14:paraId="633674BA" w14:textId="77777777" w:rsidR="001C1270" w:rsidRPr="00B7475D" w:rsidRDefault="00B7475D" w:rsidP="00B7475D">
      <w:pPr>
        <w:numPr>
          <w:ilvl w:val="0"/>
          <w:numId w:val="12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 xml:space="preserve">коллективные (конкурсы, спектакли, концерты, походы, слеты, соревнования и др.). </w:t>
      </w:r>
    </w:p>
    <w:p w14:paraId="3B28EABF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6.13. При выборе форм работы необходимо руководствоваться:</w:t>
      </w:r>
    </w:p>
    <w:p w14:paraId="2BC27FCC" w14:textId="77777777" w:rsidR="001C1270" w:rsidRPr="00B7475D" w:rsidRDefault="00B7475D" w:rsidP="00B7475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определением содержания и основных видов деятельности в соответствии с поставленными целями и задачами;</w:t>
      </w:r>
    </w:p>
    <w:p w14:paraId="5FAD89DA" w14:textId="77777777" w:rsidR="001C1270" w:rsidRPr="00B7475D" w:rsidRDefault="00B7475D" w:rsidP="00B7475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принципами организации образовательной деятельности, возможностями, интересами и потребностями обучающихся, внешними условиями;</w:t>
      </w:r>
    </w:p>
    <w:p w14:paraId="1F8E5ABF" w14:textId="77777777" w:rsidR="001C1270" w:rsidRPr="00B7475D" w:rsidRDefault="00B7475D" w:rsidP="00B7475D">
      <w:pPr>
        <w:numPr>
          <w:ilvl w:val="0"/>
          <w:numId w:val="13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обеспечением целостного содержания, форм и методов социально значимой, творческой деятельности обучающихся.</w:t>
      </w:r>
    </w:p>
    <w:p w14:paraId="333C101A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6.14. Классный руководитель имеет право на защиту собственной чести, достоинства и профессиональной репутации в случае несогласия с оценками его деятельности со стороны администрации школы, родителей, обучающихся, других педагогов.</w:t>
      </w:r>
    </w:p>
    <w:p w14:paraId="2242908F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>7. Взаимоотношения и связи по должности</w:t>
      </w:r>
    </w:p>
    <w:p w14:paraId="6EB092FE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7.1. Классный руководитель под руководством заместителя директора школы по учебно-воспитательной работе планирует свою работу, свой план работы представляет на утверждение заместителю директора по учебно-воспитательной работе.</w:t>
      </w:r>
      <w:r w:rsidRPr="00B7475D">
        <w:rPr>
          <w:color w:val="1E2120"/>
          <w:sz w:val="21"/>
          <w:szCs w:val="21"/>
        </w:rPr>
        <w:br/>
        <w:t>7.2. Учитывая большую учебную нагрузку школьного учителя как преподавателя учебных дисциплин, педагогический коллектив самостоятельно определяет режим работы классного руководителя, исходя из конкретных обстоятельств и условий жизни школы, планах общей работы школы и установленных традициях жизнедеятельности образовательной организации.</w:t>
      </w:r>
      <w:r w:rsidRPr="00B7475D">
        <w:rPr>
          <w:color w:val="1E2120"/>
          <w:sz w:val="21"/>
          <w:szCs w:val="21"/>
        </w:rPr>
        <w:br/>
        <w:t>7.3. Представляет заместителю директора по учебно-воспитательной работе письменный анализ результативности воспитательной работы с классом (раз в год).</w:t>
      </w:r>
      <w:r w:rsidRPr="00B7475D">
        <w:rPr>
          <w:color w:val="1E2120"/>
          <w:sz w:val="21"/>
          <w:szCs w:val="21"/>
        </w:rPr>
        <w:br/>
        <w:t>7.4. Получает от директора школы и непосредственного руководителя информацию нормативно-</w:t>
      </w:r>
      <w:r w:rsidRPr="00B7475D">
        <w:rPr>
          <w:color w:val="1E2120"/>
          <w:sz w:val="21"/>
          <w:szCs w:val="21"/>
        </w:rPr>
        <w:lastRenderedPageBreak/>
        <w:t>правового и организационно-методического характера, знакомится под расписку с соответствующими документами.</w:t>
      </w:r>
      <w:r w:rsidRPr="00B7475D">
        <w:rPr>
          <w:color w:val="1E2120"/>
          <w:sz w:val="21"/>
          <w:szCs w:val="21"/>
        </w:rPr>
        <w:br/>
        <w:t>7.5. Систематически обменивается информацией по вопросам, входящим в его компетенцию, с педагогическими работниками, социальным педагогом, библиотекарем и заместителем директора школы.</w:t>
      </w:r>
      <w:r w:rsidRPr="00B7475D">
        <w:rPr>
          <w:color w:val="1E2120"/>
          <w:sz w:val="21"/>
          <w:szCs w:val="21"/>
        </w:rPr>
        <w:br/>
        <w:t>7.6. Исполнение обязанностей осуществляется на основании приказа директора школы.</w:t>
      </w:r>
      <w:r w:rsidRPr="00B7475D">
        <w:rPr>
          <w:color w:val="1E2120"/>
          <w:sz w:val="21"/>
          <w:szCs w:val="21"/>
        </w:rPr>
        <w:br/>
        <w:t>7.7. Контроль за деятельностью классного руководителя осуществляет заместитель директора по учебно-воспитательной работе.</w:t>
      </w:r>
    </w:p>
    <w:p w14:paraId="0703FA56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 xml:space="preserve">8. Документация классного руководителя </w:t>
      </w:r>
    </w:p>
    <w:p w14:paraId="3EA763A0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8.1. Основополагающими документами, определяющими </w:t>
      </w:r>
      <w:proofErr w:type="gramStart"/>
      <w:r w:rsidRPr="00B7475D">
        <w:rPr>
          <w:color w:val="1E2120"/>
          <w:sz w:val="21"/>
          <w:szCs w:val="21"/>
        </w:rPr>
        <w:t>стратегические направления модернизации деятельности классных руководителей</w:t>
      </w:r>
      <w:proofErr w:type="gramEnd"/>
      <w:r w:rsidRPr="00B7475D">
        <w:rPr>
          <w:color w:val="1E2120"/>
          <w:sz w:val="21"/>
          <w:szCs w:val="21"/>
        </w:rPr>
        <w:t xml:space="preserve"> являются:</w:t>
      </w:r>
    </w:p>
    <w:p w14:paraId="36A5B550" w14:textId="77777777" w:rsidR="001C1270" w:rsidRPr="00B7475D" w:rsidRDefault="00B7475D" w:rsidP="00B7475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Международные документы;</w:t>
      </w:r>
    </w:p>
    <w:p w14:paraId="0E297CC8" w14:textId="77777777" w:rsidR="001C1270" w:rsidRPr="00B7475D" w:rsidRDefault="00B7475D" w:rsidP="00B7475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Федеральные законы;</w:t>
      </w:r>
    </w:p>
    <w:p w14:paraId="68A4B967" w14:textId="77777777" w:rsidR="001C1270" w:rsidRPr="00B7475D" w:rsidRDefault="00B7475D" w:rsidP="00B7475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Нормативно-правовые документы, принятые Правительством РФ;</w:t>
      </w:r>
    </w:p>
    <w:p w14:paraId="12699FD4" w14:textId="77777777" w:rsidR="001C1270" w:rsidRPr="00B7475D" w:rsidRDefault="00B7475D" w:rsidP="00B7475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Ведомственные нормативно-правовые документы федерального уровня;</w:t>
      </w:r>
    </w:p>
    <w:p w14:paraId="792541B5" w14:textId="77777777" w:rsidR="001C1270" w:rsidRPr="00B7475D" w:rsidRDefault="00B7475D" w:rsidP="00B7475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Методические письма Министерства образования и науки РФ;</w:t>
      </w:r>
    </w:p>
    <w:p w14:paraId="2556B7B7" w14:textId="77777777" w:rsidR="001C1270" w:rsidRPr="00B7475D" w:rsidRDefault="00B7475D" w:rsidP="00B7475D">
      <w:pPr>
        <w:numPr>
          <w:ilvl w:val="0"/>
          <w:numId w:val="14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Локальные акты организации, осуществляющей образовательную деятельность.</w:t>
      </w:r>
    </w:p>
    <w:p w14:paraId="0AD29DCF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8.2. </w:t>
      </w:r>
      <w:ins w:id="16" w:author="Unknown">
        <w:r w:rsidRPr="00B7475D">
          <w:rPr>
            <w:color w:val="1E2120"/>
            <w:sz w:val="21"/>
            <w:szCs w:val="21"/>
            <w:u w:val="single"/>
          </w:rPr>
          <w:t>Классный руководитель ведёт следующую документацию:</w:t>
        </w:r>
      </w:ins>
    </w:p>
    <w:p w14:paraId="4CFCB5C3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личное дело обучающегося;</w:t>
      </w:r>
    </w:p>
    <w:p w14:paraId="15D5D016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электронный журнал класса;</w:t>
      </w:r>
    </w:p>
    <w:p w14:paraId="469C9217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журналы по ПДД, ППБ, ОТ и ТБ;</w:t>
      </w:r>
    </w:p>
    <w:p w14:paraId="7F9D5BBC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анализ и план воспитательной работы (на основе перспективного плана работы образовательной организации). Форма анализа и плана воспитательной работы определяется администрацией школы;</w:t>
      </w:r>
    </w:p>
    <w:p w14:paraId="52D54444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социальный паспорт класса (форма устанавливается администрацией школы);</w:t>
      </w:r>
    </w:p>
    <w:p w14:paraId="5AA8C00A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результаты педагогического, социологического, психологического, физического исследования обучающихся класса;</w:t>
      </w:r>
    </w:p>
    <w:p w14:paraId="16DC2996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характеристики на обучающихся (по запросу);</w:t>
      </w:r>
    </w:p>
    <w:p w14:paraId="17340CD4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протоколы заседаний родительских советов и родительских собраний, материалы для подготовки родительских собраний;</w:t>
      </w:r>
    </w:p>
    <w:p w14:paraId="42DCD05F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разработки, сценарии, сценарные планы воспитательных мероприятий, проводимых с детьми (т.ч. классных часов, при необходимости);</w:t>
      </w:r>
    </w:p>
    <w:p w14:paraId="2C329E8F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дневник классного руководителя;</w:t>
      </w:r>
    </w:p>
    <w:p w14:paraId="2CF9A9D2" w14:textId="77777777" w:rsidR="001C1270" w:rsidRPr="00B7475D" w:rsidRDefault="00B7475D" w:rsidP="00B7475D">
      <w:pPr>
        <w:numPr>
          <w:ilvl w:val="0"/>
          <w:numId w:val="15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аналитические материалы.</w:t>
      </w:r>
    </w:p>
    <w:p w14:paraId="00F496EA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8.2. </w:t>
      </w:r>
      <w:ins w:id="17" w:author="Unknown">
        <w:r w:rsidRPr="00B7475D">
          <w:rPr>
            <w:color w:val="1E2120"/>
            <w:sz w:val="21"/>
            <w:szCs w:val="21"/>
            <w:u w:val="single"/>
          </w:rPr>
          <w:t>Примерная структура Дневника классного руководителя.</w:t>
        </w:r>
      </w:ins>
      <w:r w:rsidRPr="00B7475D">
        <w:rPr>
          <w:color w:val="1E2120"/>
          <w:sz w:val="21"/>
          <w:szCs w:val="21"/>
        </w:rPr>
        <w:br/>
        <w:t>1. Сведения об обучающихся и их родителях.</w:t>
      </w:r>
      <w:r w:rsidRPr="00B7475D">
        <w:rPr>
          <w:color w:val="1E2120"/>
          <w:sz w:val="21"/>
          <w:szCs w:val="21"/>
        </w:rPr>
        <w:br/>
      </w:r>
      <w:r w:rsidRPr="00B7475D">
        <w:rPr>
          <w:color w:val="1E2120"/>
          <w:sz w:val="21"/>
          <w:szCs w:val="21"/>
        </w:rPr>
        <w:lastRenderedPageBreak/>
        <w:t>2. Общественные поручения обучающихся, актив класса.</w:t>
      </w:r>
      <w:r w:rsidRPr="00B7475D">
        <w:rPr>
          <w:color w:val="1E2120"/>
          <w:sz w:val="21"/>
          <w:szCs w:val="21"/>
        </w:rPr>
        <w:br/>
        <w:t>3. График дежурств по классу, школе.</w:t>
      </w:r>
      <w:r w:rsidRPr="00B7475D">
        <w:rPr>
          <w:color w:val="1E2120"/>
          <w:sz w:val="21"/>
          <w:szCs w:val="21"/>
        </w:rPr>
        <w:br/>
        <w:t>4. Рейтинг участия обучающихся в классных, школьных делах, конкурсной деятельности.</w:t>
      </w:r>
      <w:r w:rsidRPr="00B7475D">
        <w:rPr>
          <w:color w:val="1E2120"/>
          <w:sz w:val="21"/>
          <w:szCs w:val="21"/>
        </w:rPr>
        <w:br/>
        <w:t>5. Тематика классных часов.</w:t>
      </w:r>
      <w:r w:rsidRPr="00B7475D">
        <w:rPr>
          <w:color w:val="1E2120"/>
          <w:sz w:val="21"/>
          <w:szCs w:val="21"/>
        </w:rPr>
        <w:br/>
        <w:t>6. Сведения о занятости обучающихся во внеурочное время.</w:t>
      </w:r>
      <w:r w:rsidRPr="00B7475D">
        <w:rPr>
          <w:color w:val="1E2120"/>
          <w:sz w:val="21"/>
          <w:szCs w:val="21"/>
        </w:rPr>
        <w:br/>
        <w:t>7. Индивидуальные и общие карты занятости обучающихся во внеурочной деятельности.</w:t>
      </w:r>
      <w:r w:rsidRPr="00B7475D">
        <w:rPr>
          <w:color w:val="1E2120"/>
          <w:sz w:val="21"/>
          <w:szCs w:val="21"/>
        </w:rPr>
        <w:br/>
        <w:t>8. Тематика родительских собраний.</w:t>
      </w:r>
      <w:r w:rsidRPr="00B7475D">
        <w:rPr>
          <w:color w:val="1E2120"/>
          <w:sz w:val="21"/>
          <w:szCs w:val="21"/>
        </w:rPr>
        <w:br/>
        <w:t>9. Учет посещаемости родительских собраний.</w:t>
      </w:r>
      <w:r w:rsidRPr="00B7475D">
        <w:rPr>
          <w:color w:val="1E2120"/>
          <w:sz w:val="21"/>
          <w:szCs w:val="21"/>
        </w:rPr>
        <w:br/>
        <w:t xml:space="preserve">10. Сведения о Родительском комитете класса. </w:t>
      </w:r>
    </w:p>
    <w:p w14:paraId="424E3645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 xml:space="preserve">9. Критерии оценки работы классного руководителя </w:t>
      </w:r>
    </w:p>
    <w:p w14:paraId="4D84D5CD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9.1. Эффективность осуществления функций классного руководителя можно оценивать на основании двух групп критериев: результативности и деятельности.</w:t>
      </w:r>
      <w:r w:rsidRPr="00B7475D">
        <w:rPr>
          <w:color w:val="1E2120"/>
          <w:sz w:val="21"/>
          <w:szCs w:val="21"/>
        </w:rPr>
        <w:br/>
        <w:t>9.2. Критерии результативности отражают тот уровень, которого достигают обучающиеся в своем социальном развитии (уровень общей культуры и дисциплины обучающихся, их гражданской зрелости).</w:t>
      </w:r>
      <w:r w:rsidRPr="00B7475D">
        <w:rPr>
          <w:color w:val="1E2120"/>
          <w:sz w:val="21"/>
          <w:szCs w:val="21"/>
        </w:rPr>
        <w:br/>
        <w:t>9.3. Критерии деятельности позволяют оценить реализацию управленческих функций классного руководителя (организация воспитательной работы с обучающимися; взаимодействие с педагогическими работниками, работающими с обучающимися в данном классе и другими участниками образовательной деятельности, а также учебно-вспомогательным персоналом образовательной организации, родителями (их законными представителями) обучающихся и общественностью по воспитанию, обучению, творческому развитию обучающихся).</w:t>
      </w:r>
      <w:r w:rsidRPr="00B7475D">
        <w:rPr>
          <w:color w:val="1E2120"/>
          <w:sz w:val="21"/>
          <w:szCs w:val="21"/>
        </w:rPr>
        <w:br/>
        <w:t>9.4. Эффективным можно считать труд классного руководителя, в результате которого в равной степени достаточно высоки показатели по обеим группам критериев. 6</w:t>
      </w:r>
      <w:r w:rsidRPr="00B7475D">
        <w:rPr>
          <w:color w:val="1E2120"/>
          <w:sz w:val="21"/>
          <w:szCs w:val="21"/>
        </w:rPr>
        <w:br/>
        <w:t>9.5. Слагаемыми эффективности работы классного руководителя являются положительная динамика в:</w:t>
      </w:r>
    </w:p>
    <w:p w14:paraId="7C0AEB84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состоянии психологического и физического здоровья обучающихся класса;</w:t>
      </w:r>
    </w:p>
    <w:p w14:paraId="49FA232F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степени сформированности у обучающихся понимания значимости здорового образа жизни;</w:t>
      </w:r>
    </w:p>
    <w:p w14:paraId="1C24A236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уровне воспитанности обучающихся;</w:t>
      </w:r>
    </w:p>
    <w:p w14:paraId="446FA6D1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процент посещаемости учебных занятий и внеурочных мероприятий;</w:t>
      </w:r>
    </w:p>
    <w:p w14:paraId="0A5F786B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уровень сформированности классного коллектива;</w:t>
      </w:r>
    </w:p>
    <w:p w14:paraId="0B9B6835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процент занятости обучающихся в различных формах внеурочной деятельности;</w:t>
      </w:r>
    </w:p>
    <w:p w14:paraId="63F969BB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рейтинге активности классного коллектива и отдельных обучающихся в мероприятиях различного уровня;</w:t>
      </w:r>
    </w:p>
    <w:p w14:paraId="725A18C7" w14:textId="77777777" w:rsidR="001C1270" w:rsidRPr="00B7475D" w:rsidRDefault="00B7475D" w:rsidP="00B7475D">
      <w:pPr>
        <w:numPr>
          <w:ilvl w:val="0"/>
          <w:numId w:val="16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степени участия классного коллектива в работе органов ученического самоуправления.</w:t>
      </w:r>
    </w:p>
    <w:p w14:paraId="05756F13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9.6. </w:t>
      </w:r>
      <w:proofErr w:type="spellStart"/>
      <w:r w:rsidRPr="00B7475D">
        <w:rPr>
          <w:color w:val="1E2120"/>
          <w:sz w:val="21"/>
          <w:szCs w:val="21"/>
        </w:rPr>
        <w:t>Критериальный</w:t>
      </w:r>
      <w:proofErr w:type="spellEnd"/>
      <w:r w:rsidRPr="00B7475D">
        <w:rPr>
          <w:color w:val="1E2120"/>
          <w:sz w:val="21"/>
          <w:szCs w:val="21"/>
        </w:rPr>
        <w:t xml:space="preserve"> аппарат оценивания деятельности классного руководителя разрабатывается методическим объединением классных руководителей и согласовывается Управляющим советом школы.</w:t>
      </w:r>
      <w:r w:rsidRPr="00B7475D">
        <w:rPr>
          <w:color w:val="1E2120"/>
          <w:sz w:val="21"/>
          <w:szCs w:val="21"/>
        </w:rPr>
        <w:br/>
        <w:t xml:space="preserve">9.7. Администрация организации, осуществляющей образовательную деятельность, включает в график </w:t>
      </w:r>
      <w:r w:rsidRPr="00B7475D">
        <w:rPr>
          <w:color w:val="1E2120"/>
          <w:sz w:val="21"/>
          <w:szCs w:val="21"/>
        </w:rPr>
        <w:lastRenderedPageBreak/>
        <w:t>внутришкольного контроля мероприятия по изучению эффективности реализации функций классного руководителя. Также эффективность работы классного руководителя отображается в рейтинге вклада в качество образования школы, показателем которого является его класс, принявший участие в общешкольном конкурсе «Самый успешный класс года».</w:t>
      </w:r>
    </w:p>
    <w:p w14:paraId="0532EB38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>10. Ответственность классного руководителя</w:t>
      </w:r>
    </w:p>
    <w:p w14:paraId="0D76897B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10.1. Классный руководитель несёт ответственность за жизнь и здоровье обучающихся во время воспитательных мероприятий с классом.</w:t>
      </w:r>
      <w:r w:rsidRPr="00B7475D">
        <w:rPr>
          <w:color w:val="1E2120"/>
          <w:sz w:val="21"/>
          <w:szCs w:val="21"/>
        </w:rPr>
        <w:br/>
        <w:t>10.2. Классный руководитель за неисполнение своих обязанностей несёт административную ответственность и иную ответственность в соответствии с действующим законодательством.</w:t>
      </w:r>
      <w:r w:rsidRPr="00B7475D">
        <w:rPr>
          <w:color w:val="1E2120"/>
          <w:sz w:val="21"/>
          <w:szCs w:val="21"/>
        </w:rPr>
        <w:br/>
        <w:t>10.3. За применение, в том числе однократное, методов воспитания, связанных с физическим и психическим насилием над личностью обучающегося, классный руководитель может быть освобожден от занимаемой должности в соответствии с трудовым законодательством и Федеральным законом Российской Федерации «Об образовании в Российской Федерации». Увольнение за данный проступок не является мерой дисциплинарной ответственности.</w:t>
      </w:r>
      <w:r w:rsidRPr="00B7475D">
        <w:rPr>
          <w:color w:val="1E2120"/>
          <w:sz w:val="21"/>
          <w:szCs w:val="21"/>
        </w:rPr>
        <w:br/>
        <w:t>10.4. За нарушение правил пожарной безопасности, охраны труда, санитарно-гигиенических правил организации учебно-воспитательной деятельности классный руководитель привлекается к административной ответственности в порядке и в случаях, предусмотренных административным законодательством</w:t>
      </w:r>
      <w:r w:rsidRPr="00B7475D">
        <w:rPr>
          <w:color w:val="1E2120"/>
          <w:sz w:val="21"/>
          <w:szCs w:val="21"/>
        </w:rPr>
        <w:br/>
        <w:t>10.5. За виновное причинение школе или участникам образовательной деятельности ущерба в связи с исполнением (неисполнением) своих должностных обязанностей классный руководитель несет материальную ответственность в порядке и в пределах, установленных трудовым и гражданским законодательством.</w:t>
      </w:r>
    </w:p>
    <w:p w14:paraId="1784E7C3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>11. Механизмы стимулирования классных руководителей</w:t>
      </w:r>
    </w:p>
    <w:p w14:paraId="60BBE088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>11.1. Материальное стимулирование выражается в форме ежемесячных выплат и является обязательным условием возложения на педагогов с их письменного согласия этого дополнительного вида деятельности.</w:t>
      </w:r>
      <w:r w:rsidRPr="00B7475D">
        <w:rPr>
          <w:color w:val="1E2120"/>
          <w:sz w:val="21"/>
          <w:szCs w:val="21"/>
        </w:rPr>
        <w:br/>
        <w:t>11.2. Нематериальное стимулирование формируется по направлениям:</w:t>
      </w:r>
      <w:r w:rsidRPr="00B7475D">
        <w:rPr>
          <w:color w:val="1E2120"/>
          <w:sz w:val="21"/>
          <w:szCs w:val="21"/>
        </w:rPr>
        <w:br/>
        <w:t xml:space="preserve">11.2.1. </w:t>
      </w:r>
      <w:ins w:id="18" w:author="Unknown">
        <w:r w:rsidRPr="00B7475D">
          <w:rPr>
            <w:color w:val="1E2120"/>
            <w:sz w:val="21"/>
            <w:szCs w:val="21"/>
            <w:u w:val="single"/>
          </w:rPr>
          <w:t>Организационное стимулирование</w:t>
        </w:r>
      </w:ins>
      <w:r w:rsidRPr="00B7475D">
        <w:rPr>
          <w:color w:val="1E2120"/>
          <w:sz w:val="21"/>
          <w:szCs w:val="21"/>
        </w:rPr>
        <w:t>, направленное на создание благоприятных условий деятельности для осуществления классного руководства, включая:</w:t>
      </w:r>
    </w:p>
    <w:p w14:paraId="22A1A031" w14:textId="77777777" w:rsidR="001C1270" w:rsidRPr="00B7475D" w:rsidRDefault="00B7475D" w:rsidP="00B7475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создание эффективных механизмов взаимодействия всех субъектов воспитательной деятельности между собой и администрацией;</w:t>
      </w:r>
    </w:p>
    <w:p w14:paraId="2D8B4906" w14:textId="77777777" w:rsidR="001C1270" w:rsidRPr="00B7475D" w:rsidRDefault="00B7475D" w:rsidP="00B7475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создание системы наставничества и организацию методического объединения педагогических работников, осуществляющих классное руководство;</w:t>
      </w:r>
    </w:p>
    <w:p w14:paraId="537D411F" w14:textId="77777777" w:rsidR="001C1270" w:rsidRPr="00B7475D" w:rsidRDefault="00B7475D" w:rsidP="00B7475D">
      <w:pPr>
        <w:numPr>
          <w:ilvl w:val="0"/>
          <w:numId w:val="17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организацию рабочих мест для педагогических работников с учетом дополнительных задач по классному руководству.</w:t>
      </w:r>
    </w:p>
    <w:p w14:paraId="07382938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lastRenderedPageBreak/>
        <w:t xml:space="preserve">11.2.2. </w:t>
      </w:r>
      <w:ins w:id="19" w:author="Unknown">
        <w:r w:rsidRPr="00B7475D">
          <w:rPr>
            <w:color w:val="1E2120"/>
            <w:sz w:val="21"/>
            <w:szCs w:val="21"/>
            <w:u w:val="single"/>
          </w:rPr>
          <w:t>Социальное стимулирование</w:t>
        </w:r>
      </w:ins>
      <w:r w:rsidRPr="00B7475D">
        <w:rPr>
          <w:color w:val="1E2120"/>
          <w:sz w:val="21"/>
          <w:szCs w:val="21"/>
        </w:rPr>
        <w:t>, предполагающее привлечение к принятию решений, участию в управлении коллективом, делегирование важных полномочий и создание условий для профессионального развития и роста, включая:</w:t>
      </w:r>
    </w:p>
    <w:p w14:paraId="1091EC7D" w14:textId="77777777" w:rsidR="001C1270" w:rsidRPr="00B7475D" w:rsidRDefault="00B7475D" w:rsidP="00B7475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наделение полномочиями и статусом наставника, руководителя методического объединения педагогических работников, осуществляющих классное руководство;</w:t>
      </w:r>
    </w:p>
    <w:p w14:paraId="492A3227" w14:textId="77777777" w:rsidR="001C1270" w:rsidRPr="00B7475D" w:rsidRDefault="00B7475D" w:rsidP="00B7475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предоставление возможности участия в конкурсах профессионального мастерства с целью развития личностной и профессиональной самореализации;</w:t>
      </w:r>
    </w:p>
    <w:p w14:paraId="72D2EB97" w14:textId="77777777" w:rsidR="001C1270" w:rsidRPr="00B7475D" w:rsidRDefault="00B7475D" w:rsidP="00B7475D">
      <w:pPr>
        <w:numPr>
          <w:ilvl w:val="0"/>
          <w:numId w:val="18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предоставление возможности повышения квалификации, участия в стажировках, вебинарах, семинарах и других мероприятиях образовательного характера.</w:t>
      </w:r>
    </w:p>
    <w:p w14:paraId="20A4EF80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11.2.3. </w:t>
      </w:r>
      <w:ins w:id="20" w:author="Unknown">
        <w:r w:rsidRPr="00B7475D">
          <w:rPr>
            <w:color w:val="1E2120"/>
            <w:sz w:val="21"/>
            <w:szCs w:val="21"/>
            <w:u w:val="single"/>
          </w:rPr>
          <w:t>Психологическое стимулирование</w:t>
        </w:r>
      </w:ins>
      <w:r w:rsidRPr="00B7475D">
        <w:rPr>
          <w:color w:val="1E2120"/>
          <w:sz w:val="21"/>
          <w:szCs w:val="21"/>
        </w:rPr>
        <w:t>, предполагающее использование разных механизмов создания благоприятного психологического климата в педагогическом коллективе, в том числе с учетом интересов всех педагогических работников, осуществляющих классное руководство, включая:</w:t>
      </w:r>
    </w:p>
    <w:p w14:paraId="7284CDD9" w14:textId="77777777" w:rsidR="001C1270" w:rsidRPr="00B7475D" w:rsidRDefault="00B7475D" w:rsidP="00B7475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создание механизмов разрешения и предотвращения конфликтных ситуаций между участниками образовательных отношений;</w:t>
      </w:r>
    </w:p>
    <w:p w14:paraId="6BDA018E" w14:textId="77777777" w:rsidR="001C1270" w:rsidRPr="00B7475D" w:rsidRDefault="00B7475D" w:rsidP="00B7475D">
      <w:pPr>
        <w:numPr>
          <w:ilvl w:val="0"/>
          <w:numId w:val="19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организацию консультаций и создание условий для психологической разгрузки и восстановления в школе или вне ее для профилактики профессионального выгорания в связи с осуществлением педагогическими работниками классного руководства.</w:t>
      </w:r>
    </w:p>
    <w:p w14:paraId="257A8B04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11.2.4. </w:t>
      </w:r>
      <w:ins w:id="21" w:author="Unknown">
        <w:r w:rsidRPr="00B7475D">
          <w:rPr>
            <w:color w:val="1E2120"/>
            <w:sz w:val="21"/>
            <w:szCs w:val="21"/>
            <w:u w:val="single"/>
          </w:rPr>
          <w:t>Моральное стимулирование</w:t>
        </w:r>
      </w:ins>
      <w:r w:rsidRPr="00B7475D">
        <w:rPr>
          <w:color w:val="1E2120"/>
          <w:sz w:val="21"/>
          <w:szCs w:val="21"/>
        </w:rPr>
        <w:t xml:space="preserve"> педагогических работников, обеспечивающее удовлетворение потребности в уважении со стороны коллектива, администрации образовательной организации, родителей (законных представителей) несовершеннолетних обучающихся и социума с использованием всех форм поощрения деятельности по классному руководству, включая:</w:t>
      </w:r>
    </w:p>
    <w:p w14:paraId="6933D79E" w14:textId="77777777" w:rsidR="001C1270" w:rsidRPr="00B7475D" w:rsidRDefault="00B7475D" w:rsidP="00B7475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публичное признание результатов труда педагогических работников, осуществляющих классное руководство, в виде благодарности с занесением в трудовую книжку, награждения почетными грамотами и благодарственными письмами различного уровня, выдачи статусных знаков отличия, размещения их фотопортретов с аннотациями на доске почета;</w:t>
      </w:r>
    </w:p>
    <w:p w14:paraId="04E3A6F6" w14:textId="77777777" w:rsidR="001C1270" w:rsidRPr="00B7475D" w:rsidRDefault="00B7475D" w:rsidP="00B7475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размещение информации об успехах социально-значимой деятельности педагогических работников, осуществляющих классное руководство, в СМИ и на официальном сайте школы;</w:t>
      </w:r>
    </w:p>
    <w:p w14:paraId="2C88E7B0" w14:textId="77777777" w:rsidR="001C1270" w:rsidRPr="00B7475D" w:rsidRDefault="00B7475D" w:rsidP="00B7475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информирование родительской общественности о достижениях, связанных с осуществлением педагогическими работниками классного руководства;</w:t>
      </w:r>
    </w:p>
    <w:p w14:paraId="1B2D06E2" w14:textId="77777777" w:rsidR="001C1270" w:rsidRPr="00B7475D" w:rsidRDefault="00B7475D" w:rsidP="00B7475D">
      <w:pPr>
        <w:numPr>
          <w:ilvl w:val="0"/>
          <w:numId w:val="20"/>
        </w:numPr>
        <w:spacing w:before="100" w:beforeAutospacing="1" w:after="100" w:afterAutospacing="1" w:line="360" w:lineRule="atLeast"/>
        <w:ind w:left="225"/>
        <w:jc w:val="both"/>
        <w:divId w:val="1083648382"/>
        <w:rPr>
          <w:rFonts w:eastAsia="Times New Roman"/>
          <w:color w:val="1E2120"/>
          <w:sz w:val="21"/>
          <w:szCs w:val="21"/>
        </w:rPr>
      </w:pPr>
      <w:r w:rsidRPr="00B7475D">
        <w:rPr>
          <w:rFonts w:eastAsia="Times New Roman"/>
          <w:color w:val="1E2120"/>
          <w:sz w:val="21"/>
          <w:szCs w:val="21"/>
        </w:rPr>
        <w:t>организацию исполнительными органами государственной власти и органами местного самоуправления конкурсов для выявления лучших педагогических работников.</w:t>
      </w:r>
    </w:p>
    <w:p w14:paraId="296DCB91" w14:textId="77777777" w:rsidR="001C1270" w:rsidRPr="00B7475D" w:rsidRDefault="00B7475D" w:rsidP="00B7475D">
      <w:pPr>
        <w:pStyle w:val="3"/>
        <w:jc w:val="both"/>
        <w:divId w:val="1083648382"/>
        <w:rPr>
          <w:rFonts w:eastAsia="Times New Roman"/>
          <w:color w:val="1E2120"/>
        </w:rPr>
      </w:pPr>
      <w:r w:rsidRPr="00B7475D">
        <w:rPr>
          <w:rFonts w:eastAsia="Times New Roman"/>
          <w:color w:val="1E2120"/>
        </w:rPr>
        <w:t>12. Заключительные положения</w:t>
      </w:r>
    </w:p>
    <w:p w14:paraId="74274DBE" w14:textId="77777777" w:rsidR="001C1270" w:rsidRPr="00B7475D" w:rsidRDefault="00B7475D" w:rsidP="00B7475D">
      <w:pPr>
        <w:pStyle w:val="a7"/>
        <w:spacing w:line="360" w:lineRule="atLeast"/>
        <w:jc w:val="both"/>
        <w:divId w:val="1083648382"/>
        <w:rPr>
          <w:color w:val="1E2120"/>
          <w:sz w:val="21"/>
          <w:szCs w:val="21"/>
        </w:rPr>
      </w:pPr>
      <w:r w:rsidRPr="00B7475D">
        <w:rPr>
          <w:color w:val="1E2120"/>
          <w:sz w:val="21"/>
          <w:szCs w:val="21"/>
        </w:rPr>
        <w:t xml:space="preserve">12.1. Настоящее </w:t>
      </w:r>
      <w:r w:rsidRPr="00B7475D">
        <w:rPr>
          <w:rStyle w:val="a5"/>
          <w:color w:val="1E2120"/>
          <w:sz w:val="21"/>
          <w:szCs w:val="21"/>
        </w:rPr>
        <w:t>Положение о классном руководстве в школе</w:t>
      </w:r>
      <w:r w:rsidRPr="00B7475D">
        <w:rPr>
          <w:color w:val="1E2120"/>
          <w:sz w:val="21"/>
          <w:szCs w:val="21"/>
        </w:rPr>
        <w:t xml:space="preserve"> является локальным нормативным актом, принимается на Педагогическом совете школы и утверждается (либо вводится в действие) приказом </w:t>
      </w:r>
      <w:r w:rsidRPr="00B7475D">
        <w:rPr>
          <w:color w:val="1E2120"/>
          <w:sz w:val="21"/>
          <w:szCs w:val="21"/>
        </w:rPr>
        <w:lastRenderedPageBreak/>
        <w:t>директора организации, осуществляющей образовательную деятельность.</w:t>
      </w:r>
      <w:r w:rsidRPr="00B7475D">
        <w:rPr>
          <w:color w:val="1E2120"/>
          <w:sz w:val="21"/>
          <w:szCs w:val="21"/>
        </w:rPr>
        <w:br/>
        <w:t>12.2.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B7475D">
        <w:rPr>
          <w:color w:val="1E2120"/>
          <w:sz w:val="21"/>
          <w:szCs w:val="21"/>
        </w:rPr>
        <w:br/>
        <w:t xml:space="preserve">12.3. </w:t>
      </w:r>
      <w:r w:rsidRPr="00B7475D">
        <w:rPr>
          <w:rStyle w:val="a5"/>
          <w:color w:val="1E2120"/>
          <w:sz w:val="21"/>
          <w:szCs w:val="21"/>
        </w:rPr>
        <w:t>Положение о классном руководстве в образовательной организации</w:t>
      </w:r>
      <w:r w:rsidRPr="00B7475D">
        <w:rPr>
          <w:color w:val="1E2120"/>
          <w:sz w:val="21"/>
          <w:szCs w:val="21"/>
        </w:rPr>
        <w:t xml:space="preserve"> принимается на неопределенный срок. Изменения и дополнения к Положению принимаются в порядке, предусмотренном п.12.1. настоящего Положения.</w:t>
      </w:r>
      <w:r w:rsidRPr="00B7475D">
        <w:rPr>
          <w:color w:val="1E2120"/>
          <w:sz w:val="21"/>
          <w:szCs w:val="21"/>
        </w:rPr>
        <w:br/>
        <w:t>12.4.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14:paraId="22DE6A96" w14:textId="77777777" w:rsidR="001C1270" w:rsidRPr="00B7475D" w:rsidRDefault="001C1270" w:rsidP="00B7475D">
      <w:pPr>
        <w:spacing w:after="75" w:line="360" w:lineRule="atLeast"/>
        <w:jc w:val="both"/>
        <w:divId w:val="736047727"/>
        <w:rPr>
          <w:rFonts w:eastAsia="Times New Roman"/>
          <w:color w:val="777777"/>
          <w:sz w:val="21"/>
          <w:szCs w:val="21"/>
        </w:rPr>
      </w:pPr>
    </w:p>
    <w:sectPr w:rsidR="001C1270" w:rsidRPr="00B7475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6AC5D" w14:textId="77777777" w:rsidR="00130D62" w:rsidRDefault="00130D62" w:rsidP="00130D62">
      <w:r>
        <w:separator/>
      </w:r>
    </w:p>
  </w:endnote>
  <w:endnote w:type="continuationSeparator" w:id="0">
    <w:p w14:paraId="57BA4BF7" w14:textId="77777777" w:rsidR="00130D62" w:rsidRDefault="00130D62" w:rsidP="0013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3510456"/>
      <w:docPartObj>
        <w:docPartGallery w:val="Page Numbers (Bottom of Page)"/>
        <w:docPartUnique/>
      </w:docPartObj>
    </w:sdtPr>
    <w:sdtContent>
      <w:p w14:paraId="25703B04" w14:textId="2F7B99CE" w:rsidR="00130D62" w:rsidRDefault="00130D6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C4F17D" w14:textId="77777777" w:rsidR="00130D62" w:rsidRDefault="00130D6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7ED20" w14:textId="77777777" w:rsidR="00130D62" w:rsidRDefault="00130D62" w:rsidP="00130D62">
      <w:r>
        <w:separator/>
      </w:r>
    </w:p>
  </w:footnote>
  <w:footnote w:type="continuationSeparator" w:id="0">
    <w:p w14:paraId="6FA185D7" w14:textId="77777777" w:rsidR="00130D62" w:rsidRDefault="00130D62" w:rsidP="00130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074"/>
    <w:multiLevelType w:val="multilevel"/>
    <w:tmpl w:val="BE5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975ED8"/>
    <w:multiLevelType w:val="multilevel"/>
    <w:tmpl w:val="8994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1E0DBD"/>
    <w:multiLevelType w:val="multilevel"/>
    <w:tmpl w:val="956E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097CF3"/>
    <w:multiLevelType w:val="multilevel"/>
    <w:tmpl w:val="A726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096233"/>
    <w:multiLevelType w:val="multilevel"/>
    <w:tmpl w:val="379C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2355A9"/>
    <w:multiLevelType w:val="multilevel"/>
    <w:tmpl w:val="F97A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2C7A8A"/>
    <w:multiLevelType w:val="multilevel"/>
    <w:tmpl w:val="9C64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E241CA"/>
    <w:multiLevelType w:val="multilevel"/>
    <w:tmpl w:val="3A5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7D6705"/>
    <w:multiLevelType w:val="multilevel"/>
    <w:tmpl w:val="DF92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0363D1"/>
    <w:multiLevelType w:val="multilevel"/>
    <w:tmpl w:val="4928F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82637E"/>
    <w:multiLevelType w:val="multilevel"/>
    <w:tmpl w:val="29E0C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A444A2"/>
    <w:multiLevelType w:val="multilevel"/>
    <w:tmpl w:val="9E66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867C3A"/>
    <w:multiLevelType w:val="multilevel"/>
    <w:tmpl w:val="3D229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33E08B2"/>
    <w:multiLevelType w:val="multilevel"/>
    <w:tmpl w:val="669AA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545481C"/>
    <w:multiLevelType w:val="multilevel"/>
    <w:tmpl w:val="5C769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D3C75E5"/>
    <w:multiLevelType w:val="multilevel"/>
    <w:tmpl w:val="61C6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16B7039"/>
    <w:multiLevelType w:val="multilevel"/>
    <w:tmpl w:val="0F104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9516E05"/>
    <w:multiLevelType w:val="multilevel"/>
    <w:tmpl w:val="F3500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C9F2B0B"/>
    <w:multiLevelType w:val="multilevel"/>
    <w:tmpl w:val="06F8A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CB3339B"/>
    <w:multiLevelType w:val="multilevel"/>
    <w:tmpl w:val="F560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4"/>
  </w:num>
  <w:num w:numId="5">
    <w:abstractNumId w:val="17"/>
  </w:num>
  <w:num w:numId="6">
    <w:abstractNumId w:val="11"/>
  </w:num>
  <w:num w:numId="7">
    <w:abstractNumId w:val="19"/>
  </w:num>
  <w:num w:numId="8">
    <w:abstractNumId w:val="7"/>
  </w:num>
  <w:num w:numId="9">
    <w:abstractNumId w:val="4"/>
  </w:num>
  <w:num w:numId="10">
    <w:abstractNumId w:val="2"/>
  </w:num>
  <w:num w:numId="11">
    <w:abstractNumId w:val="6"/>
  </w:num>
  <w:num w:numId="12">
    <w:abstractNumId w:val="13"/>
  </w:num>
  <w:num w:numId="13">
    <w:abstractNumId w:val="8"/>
  </w:num>
  <w:num w:numId="14">
    <w:abstractNumId w:val="16"/>
  </w:num>
  <w:num w:numId="15">
    <w:abstractNumId w:val="18"/>
  </w:num>
  <w:num w:numId="16">
    <w:abstractNumId w:val="5"/>
  </w:num>
  <w:num w:numId="17">
    <w:abstractNumId w:val="0"/>
  </w:num>
  <w:num w:numId="18">
    <w:abstractNumId w:val="15"/>
  </w:num>
  <w:num w:numId="19">
    <w:abstractNumId w:val="3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75D"/>
    <w:rsid w:val="00130D62"/>
    <w:rsid w:val="001C1270"/>
    <w:rsid w:val="00B7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29623"/>
  <w15:chartTrackingRefBased/>
  <w15:docId w15:val="{12275EB8-F645-41D2-A4C0-619887F1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11">
    <w:name w:val="Заголовок1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12">
    <w:name w:val="Дата1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B7475D"/>
    <w:rPr>
      <w:sz w:val="24"/>
      <w:szCs w:val="24"/>
    </w:rPr>
  </w:style>
  <w:style w:type="paragraph" w:customStyle="1" w:styleId="13">
    <w:name w:val="Обычный1"/>
    <w:rsid w:val="00B7475D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130D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30D62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130D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30D62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30D6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30D6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18204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486098232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78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3466350">
      <w:marLeft w:val="0"/>
      <w:marRight w:val="0"/>
      <w:marTop w:val="0"/>
      <w:marBottom w:val="0"/>
      <w:divBdr>
        <w:top w:val="single" w:sz="6" w:space="0" w:color="FFFFFF"/>
        <w:left w:val="none" w:sz="0" w:space="0" w:color="auto"/>
        <w:bottom w:val="single" w:sz="6" w:space="0" w:color="FFFFFF"/>
        <w:right w:val="none" w:sz="0" w:space="0" w:color="auto"/>
      </w:divBdr>
    </w:div>
    <w:div w:id="1338464115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362764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8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9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04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885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33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7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4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85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89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52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6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63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8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00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221">
      <w:marLeft w:val="0"/>
      <w:marRight w:val="375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89580">
                              <w:marLeft w:val="0"/>
                              <w:marRight w:val="0"/>
                              <w:marTop w:val="3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49927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156820">
      <w:marLeft w:val="210"/>
      <w:marRight w:val="495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3287</Words>
  <Characters>26544</Characters>
  <Application>Microsoft Office Word</Application>
  <DocSecurity>0</DocSecurity>
  <Lines>221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классном руководстве в школе | Охрана и безопасность труда в школе и ДОУ</vt:lpstr>
    </vt:vector>
  </TitlesOfParts>
  <Company/>
  <LinksUpToDate>false</LinksUpToDate>
  <CharactersWithSpaces>29772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классном руководстве в школе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3</cp:revision>
  <cp:lastPrinted>2024-08-28T16:21:00Z</cp:lastPrinted>
  <dcterms:created xsi:type="dcterms:W3CDTF">2024-08-28T14:54:00Z</dcterms:created>
  <dcterms:modified xsi:type="dcterms:W3CDTF">2024-08-28T16:22:00Z</dcterms:modified>
</cp:coreProperties>
</file>